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E20189" w14:textId="77777777" w:rsidR="00FD6723" w:rsidRPr="00A46AEE" w:rsidRDefault="00FD6723" w:rsidP="00003567">
      <w:pPr>
        <w:tabs>
          <w:tab w:val="left" w:pos="540"/>
        </w:tabs>
        <w:spacing w:afterLines="100" w:after="240"/>
        <w:ind w:left="539" w:hanging="539"/>
        <w:jc w:val="center"/>
        <w:outlineLvl w:val="0"/>
        <w:rPr>
          <w:rFonts w:cs="Arial"/>
          <w:b/>
          <w:szCs w:val="22"/>
        </w:rPr>
      </w:pPr>
      <w:bookmarkStart w:id="0" w:name="_Toc127072924"/>
      <w:bookmarkStart w:id="1" w:name="_Toc136057137"/>
      <w:r w:rsidRPr="00A46AEE">
        <w:rPr>
          <w:rStyle w:val="normaltextrun1"/>
          <w:rFonts w:cs="Arial"/>
          <w:b/>
          <w:bCs/>
          <w:szCs w:val="22"/>
        </w:rPr>
        <w:t xml:space="preserve">P.O. 14.1. Condiciones generales del proceso de </w:t>
      </w:r>
      <w:r w:rsidR="00E76A1B" w:rsidRPr="00A46AEE">
        <w:rPr>
          <w:rStyle w:val="normaltextrun1"/>
          <w:rFonts w:cs="Arial"/>
          <w:b/>
          <w:bCs/>
          <w:szCs w:val="22"/>
        </w:rPr>
        <w:t>l</w:t>
      </w:r>
      <w:r w:rsidRPr="00A46AEE">
        <w:rPr>
          <w:rStyle w:val="normaltextrun1"/>
          <w:rFonts w:cs="Arial"/>
          <w:b/>
          <w:bCs/>
          <w:szCs w:val="22"/>
        </w:rPr>
        <w:t>iquidación del operador del sistema</w:t>
      </w:r>
    </w:p>
    <w:p w14:paraId="7061CDAB" w14:textId="77777777" w:rsidR="00FD6723" w:rsidRDefault="00FD6723" w:rsidP="00031CAB">
      <w:pPr>
        <w:tabs>
          <w:tab w:val="left" w:pos="540"/>
        </w:tabs>
        <w:spacing w:afterLines="100" w:after="240"/>
        <w:ind w:left="539" w:hanging="539"/>
        <w:jc w:val="both"/>
        <w:outlineLvl w:val="0"/>
        <w:rPr>
          <w:rFonts w:cs="Arial"/>
          <w:b/>
          <w:szCs w:val="22"/>
        </w:rPr>
      </w:pPr>
    </w:p>
    <w:p w14:paraId="731BFE59" w14:textId="77777777" w:rsidR="000D5A2A" w:rsidRPr="00395C03" w:rsidRDefault="00395C03" w:rsidP="00031CAB">
      <w:pPr>
        <w:tabs>
          <w:tab w:val="left" w:pos="540"/>
        </w:tabs>
        <w:spacing w:afterLines="100" w:after="240"/>
        <w:ind w:left="539" w:hanging="539"/>
        <w:jc w:val="both"/>
        <w:outlineLvl w:val="0"/>
        <w:rPr>
          <w:rFonts w:cs="Arial"/>
          <w:b/>
          <w:szCs w:val="22"/>
        </w:rPr>
      </w:pPr>
      <w:r w:rsidRPr="00432EF0">
        <w:rPr>
          <w:rFonts w:cs="Arial"/>
          <w:szCs w:val="22"/>
        </w:rPr>
        <w:t>1.</w:t>
      </w:r>
      <w:r>
        <w:rPr>
          <w:rFonts w:cs="Arial"/>
          <w:b/>
          <w:szCs w:val="22"/>
        </w:rPr>
        <w:tab/>
      </w:r>
      <w:r w:rsidR="00432EF0" w:rsidRPr="00432EF0">
        <w:rPr>
          <w:rFonts w:cs="Arial"/>
          <w:szCs w:val="22"/>
        </w:rPr>
        <w:t>Objeto</w:t>
      </w:r>
      <w:bookmarkEnd w:id="0"/>
      <w:bookmarkEnd w:id="1"/>
    </w:p>
    <w:p w14:paraId="13F98576" w14:textId="77777777" w:rsidR="000D5A2A" w:rsidRPr="00FF6D36" w:rsidRDefault="000D5A2A" w:rsidP="00031CAB">
      <w:pPr>
        <w:tabs>
          <w:tab w:val="left" w:pos="540"/>
        </w:tabs>
        <w:spacing w:afterLines="100" w:after="240"/>
        <w:ind w:left="539"/>
        <w:jc w:val="both"/>
        <w:outlineLvl w:val="0"/>
        <w:rPr>
          <w:rFonts w:cs="Arial"/>
          <w:i/>
          <w:szCs w:val="22"/>
        </w:rPr>
      </w:pPr>
      <w:r w:rsidRPr="00395C03">
        <w:rPr>
          <w:rFonts w:cs="Arial"/>
          <w:szCs w:val="22"/>
        </w:rPr>
        <w:t>El objeto de este procedimiento de operación es establecer las condiciones generales de</w:t>
      </w:r>
      <w:r w:rsidR="001F53D5" w:rsidRPr="00395C03">
        <w:rPr>
          <w:rFonts w:cs="Arial"/>
          <w:szCs w:val="22"/>
        </w:rPr>
        <w:t xml:space="preserve"> </w:t>
      </w:r>
      <w:r w:rsidRPr="00395C03">
        <w:rPr>
          <w:rFonts w:cs="Arial"/>
          <w:szCs w:val="22"/>
        </w:rPr>
        <w:t>l</w:t>
      </w:r>
      <w:r w:rsidR="001F53D5" w:rsidRPr="00395C03">
        <w:rPr>
          <w:rFonts w:cs="Arial"/>
          <w:szCs w:val="22"/>
        </w:rPr>
        <w:t>os</w:t>
      </w:r>
      <w:r w:rsidRPr="00395C03">
        <w:rPr>
          <w:rFonts w:cs="Arial"/>
          <w:szCs w:val="22"/>
        </w:rPr>
        <w:t xml:space="preserve"> proceso</w:t>
      </w:r>
      <w:r w:rsidR="001F53D5" w:rsidRPr="00395C03">
        <w:rPr>
          <w:rFonts w:cs="Arial"/>
          <w:szCs w:val="22"/>
        </w:rPr>
        <w:t>s</w:t>
      </w:r>
      <w:r w:rsidRPr="00395C03">
        <w:rPr>
          <w:rFonts w:cs="Arial"/>
          <w:szCs w:val="22"/>
        </w:rPr>
        <w:t xml:space="preserve"> </w:t>
      </w:r>
      <w:r w:rsidR="00B15A10" w:rsidRPr="00395C03">
        <w:rPr>
          <w:rFonts w:cs="Arial"/>
          <w:szCs w:val="22"/>
        </w:rPr>
        <w:t xml:space="preserve">del </w:t>
      </w:r>
      <w:r w:rsidR="00CE765C">
        <w:rPr>
          <w:rFonts w:cs="Arial"/>
          <w:szCs w:val="22"/>
        </w:rPr>
        <w:t>o</w:t>
      </w:r>
      <w:r w:rsidR="00B15A10" w:rsidRPr="00395C03">
        <w:rPr>
          <w:rFonts w:cs="Arial"/>
          <w:szCs w:val="22"/>
        </w:rPr>
        <w:t xml:space="preserve">perador del </w:t>
      </w:r>
      <w:r w:rsidR="00CE765C">
        <w:rPr>
          <w:rFonts w:cs="Arial"/>
          <w:szCs w:val="22"/>
        </w:rPr>
        <w:t>s</w:t>
      </w:r>
      <w:r w:rsidR="00B15A10" w:rsidRPr="00395C03">
        <w:rPr>
          <w:rFonts w:cs="Arial"/>
          <w:szCs w:val="22"/>
        </w:rPr>
        <w:t xml:space="preserve">istema </w:t>
      </w:r>
      <w:r w:rsidRPr="00395C03">
        <w:rPr>
          <w:rFonts w:cs="Arial"/>
          <w:szCs w:val="22"/>
        </w:rPr>
        <w:t>de liquidación</w:t>
      </w:r>
      <w:r w:rsidR="001F53D5" w:rsidRPr="00395C03">
        <w:rPr>
          <w:rFonts w:cs="Arial"/>
          <w:szCs w:val="22"/>
        </w:rPr>
        <w:t xml:space="preserve"> y</w:t>
      </w:r>
      <w:r w:rsidR="008E063C">
        <w:rPr>
          <w:rFonts w:cs="Arial"/>
          <w:szCs w:val="22"/>
        </w:rPr>
        <w:t xml:space="preserve"> </w:t>
      </w:r>
      <w:r w:rsidR="004B14F6">
        <w:rPr>
          <w:rFonts w:cs="Arial"/>
          <w:szCs w:val="22"/>
        </w:rPr>
        <w:t>de</w:t>
      </w:r>
      <w:r w:rsidR="004B14F6" w:rsidRPr="00395C03">
        <w:rPr>
          <w:rFonts w:cs="Arial"/>
          <w:szCs w:val="22"/>
        </w:rPr>
        <w:t xml:space="preserve"> comunicación</w:t>
      </w:r>
      <w:r w:rsidR="001F53D5" w:rsidRPr="00395C03">
        <w:rPr>
          <w:rFonts w:cs="Arial"/>
          <w:szCs w:val="22"/>
        </w:rPr>
        <w:t xml:space="preserve"> de los cobros y pagos</w:t>
      </w:r>
      <w:r w:rsidR="00576614">
        <w:rPr>
          <w:rFonts w:cs="Arial"/>
          <w:szCs w:val="22"/>
        </w:rPr>
        <w:t xml:space="preserve"> y gestión de garantías</w:t>
      </w:r>
      <w:r w:rsidR="001F53D5" w:rsidRPr="00395C03">
        <w:rPr>
          <w:rFonts w:cs="Arial"/>
          <w:szCs w:val="22"/>
        </w:rPr>
        <w:t xml:space="preserve"> establecidos en los puntos </w:t>
      </w:r>
      <w:r w:rsidR="005862F2">
        <w:rPr>
          <w:rFonts w:cs="Arial"/>
          <w:szCs w:val="22"/>
        </w:rPr>
        <w:t xml:space="preserve">j), </w:t>
      </w:r>
      <w:r w:rsidR="001F53D5" w:rsidRPr="00395C03">
        <w:rPr>
          <w:rFonts w:cs="Arial"/>
          <w:szCs w:val="22"/>
        </w:rPr>
        <w:t>m)</w:t>
      </w:r>
      <w:r w:rsidR="00672E21">
        <w:rPr>
          <w:rFonts w:cs="Arial"/>
          <w:szCs w:val="22"/>
        </w:rPr>
        <w:t xml:space="preserve"> y</w:t>
      </w:r>
      <w:r w:rsidR="001F53D5" w:rsidRPr="00395C03">
        <w:rPr>
          <w:rFonts w:cs="Arial"/>
          <w:szCs w:val="22"/>
        </w:rPr>
        <w:t xml:space="preserve"> n)</w:t>
      </w:r>
      <w:r w:rsidR="00FD6723">
        <w:rPr>
          <w:rFonts w:cs="Arial"/>
          <w:szCs w:val="22"/>
        </w:rPr>
        <w:t>, y en su caso ac)</w:t>
      </w:r>
      <w:r w:rsidR="00FF6D36">
        <w:rPr>
          <w:rFonts w:cs="Arial"/>
          <w:szCs w:val="22"/>
        </w:rPr>
        <w:t>,</w:t>
      </w:r>
      <w:r w:rsidR="001F53D5" w:rsidRPr="00395C03">
        <w:rPr>
          <w:rFonts w:cs="Arial"/>
          <w:szCs w:val="22"/>
        </w:rPr>
        <w:t xml:space="preserve"> del apartado 2 del artículo </w:t>
      </w:r>
      <w:r w:rsidR="005862F2">
        <w:rPr>
          <w:rFonts w:cs="Arial"/>
          <w:szCs w:val="22"/>
        </w:rPr>
        <w:t>30</w:t>
      </w:r>
      <w:r w:rsidR="001F53D5" w:rsidRPr="00395C03">
        <w:rPr>
          <w:rFonts w:cs="Arial"/>
          <w:szCs w:val="22"/>
        </w:rPr>
        <w:t xml:space="preserve"> de la </w:t>
      </w:r>
      <w:r w:rsidR="001F53D5" w:rsidRPr="00FF6D36">
        <w:rPr>
          <w:rFonts w:cs="Arial"/>
          <w:i/>
          <w:szCs w:val="22"/>
        </w:rPr>
        <w:t xml:space="preserve">Ley </w:t>
      </w:r>
      <w:r w:rsidR="005862F2" w:rsidRPr="00FF6D36">
        <w:rPr>
          <w:rFonts w:cs="Arial"/>
          <w:i/>
          <w:szCs w:val="22"/>
        </w:rPr>
        <w:t>24/2013, de 26 de diciembre,</w:t>
      </w:r>
      <w:r w:rsidR="001F53D5" w:rsidRPr="00FF6D36">
        <w:rPr>
          <w:rFonts w:cs="Arial"/>
          <w:i/>
          <w:szCs w:val="22"/>
        </w:rPr>
        <w:t xml:space="preserve"> del Sector Eléctrico</w:t>
      </w:r>
      <w:r w:rsidRPr="00FF6D36">
        <w:rPr>
          <w:rFonts w:cs="Arial"/>
          <w:i/>
          <w:szCs w:val="22"/>
        </w:rPr>
        <w:t>.</w:t>
      </w:r>
    </w:p>
    <w:p w14:paraId="6681AD59" w14:textId="77777777" w:rsidR="008E063C" w:rsidRPr="00432EF0" w:rsidRDefault="008E063C" w:rsidP="00031CAB">
      <w:pPr>
        <w:tabs>
          <w:tab w:val="left" w:pos="540"/>
        </w:tabs>
        <w:spacing w:afterLines="100" w:after="240"/>
        <w:ind w:left="539" w:hanging="539"/>
        <w:jc w:val="both"/>
        <w:outlineLvl w:val="0"/>
        <w:rPr>
          <w:rFonts w:cs="Arial"/>
          <w:bCs/>
          <w:szCs w:val="22"/>
        </w:rPr>
      </w:pPr>
      <w:r w:rsidRPr="00432EF0">
        <w:rPr>
          <w:rFonts w:cs="Arial"/>
          <w:bCs/>
          <w:szCs w:val="22"/>
        </w:rPr>
        <w:t>1.1</w:t>
      </w:r>
      <w:r w:rsidRPr="00432EF0">
        <w:rPr>
          <w:rFonts w:cs="Arial"/>
          <w:bCs/>
          <w:szCs w:val="22"/>
        </w:rPr>
        <w:tab/>
        <w:t>P</w:t>
      </w:r>
      <w:r w:rsidRPr="00432EF0">
        <w:rPr>
          <w:rFonts w:cs="Arial"/>
          <w:szCs w:val="22"/>
        </w:rPr>
        <w:t>rocesos de liquidación</w:t>
      </w:r>
    </w:p>
    <w:p w14:paraId="17E412FD" w14:textId="77777777" w:rsidR="000D5A2A" w:rsidRPr="00395C03" w:rsidRDefault="001F53D5" w:rsidP="00031CAB">
      <w:pPr>
        <w:tabs>
          <w:tab w:val="left" w:pos="540"/>
        </w:tabs>
        <w:spacing w:afterLines="100" w:after="240"/>
        <w:ind w:left="539"/>
        <w:jc w:val="both"/>
        <w:outlineLvl w:val="0"/>
        <w:rPr>
          <w:rFonts w:cs="Arial"/>
          <w:szCs w:val="22"/>
        </w:rPr>
      </w:pPr>
      <w:r w:rsidRPr="00395C03">
        <w:rPr>
          <w:rFonts w:cs="Arial"/>
          <w:szCs w:val="22"/>
        </w:rPr>
        <w:t>Los</w:t>
      </w:r>
      <w:r w:rsidR="000D5A2A" w:rsidRPr="00395C03">
        <w:rPr>
          <w:rFonts w:cs="Arial"/>
          <w:szCs w:val="22"/>
        </w:rPr>
        <w:t xml:space="preserve"> proceso</w:t>
      </w:r>
      <w:r w:rsidRPr="00395C03">
        <w:rPr>
          <w:rFonts w:cs="Arial"/>
          <w:szCs w:val="22"/>
        </w:rPr>
        <w:t>s</w:t>
      </w:r>
      <w:r w:rsidR="000D5A2A" w:rsidRPr="00395C03">
        <w:rPr>
          <w:rFonts w:cs="Arial"/>
          <w:szCs w:val="22"/>
        </w:rPr>
        <w:t xml:space="preserve"> de liquidación comprende</w:t>
      </w:r>
      <w:r w:rsidRPr="00395C03">
        <w:rPr>
          <w:rFonts w:cs="Arial"/>
          <w:szCs w:val="22"/>
        </w:rPr>
        <w:t>n</w:t>
      </w:r>
      <w:r w:rsidR="000D5A2A" w:rsidRPr="00395C03">
        <w:rPr>
          <w:rFonts w:cs="Arial"/>
          <w:szCs w:val="22"/>
        </w:rPr>
        <w:t xml:space="preserve"> las siguientes actividades:</w:t>
      </w:r>
    </w:p>
    <w:p w14:paraId="23B93DB7" w14:textId="77777777" w:rsidR="000D5A2A" w:rsidRPr="00395C03" w:rsidRDefault="000D5A2A" w:rsidP="000252DA">
      <w:pPr>
        <w:numPr>
          <w:ilvl w:val="0"/>
          <w:numId w:val="1"/>
        </w:numPr>
        <w:tabs>
          <w:tab w:val="clear" w:pos="360"/>
          <w:tab w:val="num" w:pos="927"/>
        </w:tabs>
        <w:ind w:left="924" w:hanging="357"/>
        <w:jc w:val="both"/>
        <w:rPr>
          <w:rFonts w:cs="Arial"/>
          <w:szCs w:val="22"/>
        </w:rPr>
      </w:pPr>
      <w:r w:rsidRPr="00395C03">
        <w:rPr>
          <w:rFonts w:cs="Arial"/>
          <w:szCs w:val="22"/>
        </w:rPr>
        <w:t xml:space="preserve">Admisión, suspensión y baja de la participación en el </w:t>
      </w:r>
      <w:r w:rsidR="00EB5F28">
        <w:rPr>
          <w:rFonts w:cs="Arial"/>
          <w:szCs w:val="22"/>
        </w:rPr>
        <w:t>m</w:t>
      </w:r>
      <w:r w:rsidR="00EB5F28" w:rsidRPr="00395C03">
        <w:rPr>
          <w:rFonts w:cs="Arial"/>
          <w:szCs w:val="22"/>
        </w:rPr>
        <w:t xml:space="preserve">ercado </w:t>
      </w:r>
      <w:r w:rsidR="00EB5F28">
        <w:rPr>
          <w:rFonts w:cs="Arial"/>
          <w:szCs w:val="22"/>
        </w:rPr>
        <w:t>mayorista de electricidad</w:t>
      </w:r>
      <w:r w:rsidR="00CD3372">
        <w:rPr>
          <w:rFonts w:cs="Arial"/>
          <w:szCs w:val="22"/>
        </w:rPr>
        <w:t>.</w:t>
      </w:r>
    </w:p>
    <w:p w14:paraId="14816C1A" w14:textId="77777777" w:rsidR="000D5A2A" w:rsidRPr="00395C03" w:rsidRDefault="00014066" w:rsidP="000252DA">
      <w:pPr>
        <w:numPr>
          <w:ilvl w:val="0"/>
          <w:numId w:val="1"/>
        </w:numPr>
        <w:tabs>
          <w:tab w:val="clear" w:pos="360"/>
          <w:tab w:val="num" w:pos="927"/>
        </w:tabs>
        <w:ind w:left="924" w:hanging="357"/>
        <w:jc w:val="both"/>
        <w:rPr>
          <w:rFonts w:cs="Arial"/>
          <w:szCs w:val="22"/>
        </w:rPr>
      </w:pPr>
      <w:r w:rsidRPr="00395C03">
        <w:rPr>
          <w:rFonts w:cs="Arial"/>
          <w:szCs w:val="22"/>
        </w:rPr>
        <w:t xml:space="preserve">Obtención </w:t>
      </w:r>
      <w:r w:rsidR="00BE5583" w:rsidRPr="00395C03">
        <w:rPr>
          <w:rFonts w:cs="Arial"/>
          <w:szCs w:val="22"/>
        </w:rPr>
        <w:t xml:space="preserve">y actualización </w:t>
      </w:r>
      <w:r w:rsidR="000D5A2A" w:rsidRPr="00395C03">
        <w:rPr>
          <w:rFonts w:cs="Arial"/>
          <w:szCs w:val="22"/>
        </w:rPr>
        <w:t xml:space="preserve">de los datos de los </w:t>
      </w:r>
      <w:r w:rsidR="00CE765C">
        <w:rPr>
          <w:rFonts w:cs="Arial"/>
          <w:szCs w:val="22"/>
        </w:rPr>
        <w:t>participantes en el mercado.</w:t>
      </w:r>
    </w:p>
    <w:p w14:paraId="441CD406" w14:textId="77777777" w:rsidR="000D5A2A" w:rsidRDefault="000D5A2A" w:rsidP="000252DA">
      <w:pPr>
        <w:numPr>
          <w:ilvl w:val="0"/>
          <w:numId w:val="1"/>
        </w:numPr>
        <w:tabs>
          <w:tab w:val="clear" w:pos="360"/>
          <w:tab w:val="num" w:pos="927"/>
        </w:tabs>
        <w:ind w:left="924" w:hanging="357"/>
        <w:jc w:val="both"/>
        <w:rPr>
          <w:rFonts w:cs="Arial"/>
          <w:szCs w:val="22"/>
        </w:rPr>
      </w:pPr>
      <w:r w:rsidRPr="00395C03">
        <w:rPr>
          <w:rFonts w:cs="Arial"/>
          <w:szCs w:val="22"/>
        </w:rPr>
        <w:t xml:space="preserve">Cálculo de los derechos de cobro y </w:t>
      </w:r>
      <w:r w:rsidR="00BE5583" w:rsidRPr="00395C03">
        <w:rPr>
          <w:rFonts w:cs="Arial"/>
          <w:szCs w:val="22"/>
        </w:rPr>
        <w:t xml:space="preserve">de </w:t>
      </w:r>
      <w:r w:rsidRPr="00395C03">
        <w:rPr>
          <w:rFonts w:cs="Arial"/>
          <w:szCs w:val="22"/>
        </w:rPr>
        <w:t>las obligaciones de pago</w:t>
      </w:r>
    </w:p>
    <w:p w14:paraId="20FEB4F6" w14:textId="77777777" w:rsidR="000252DA" w:rsidRPr="00395C03" w:rsidRDefault="000252DA" w:rsidP="000252DA">
      <w:pPr>
        <w:ind w:left="567"/>
        <w:jc w:val="both"/>
        <w:rPr>
          <w:rFonts w:cs="Arial"/>
          <w:szCs w:val="22"/>
        </w:rPr>
      </w:pPr>
    </w:p>
    <w:p w14:paraId="6670FF7B" w14:textId="77777777" w:rsidR="000D5A2A" w:rsidRPr="00395C03" w:rsidRDefault="000D5A2A" w:rsidP="00031CAB">
      <w:pPr>
        <w:tabs>
          <w:tab w:val="left" w:pos="540"/>
        </w:tabs>
        <w:spacing w:afterLines="100" w:after="240"/>
        <w:ind w:left="539" w:firstLine="1"/>
        <w:jc w:val="both"/>
        <w:outlineLvl w:val="0"/>
        <w:rPr>
          <w:rFonts w:cs="Arial"/>
          <w:szCs w:val="22"/>
        </w:rPr>
      </w:pPr>
      <w:r w:rsidRPr="00395C03">
        <w:rPr>
          <w:rFonts w:cs="Arial"/>
          <w:szCs w:val="22"/>
        </w:rPr>
        <w:t xml:space="preserve">El </w:t>
      </w:r>
      <w:r w:rsidR="0048432C">
        <w:rPr>
          <w:rFonts w:cs="Arial"/>
          <w:szCs w:val="22"/>
        </w:rPr>
        <w:t>o</w:t>
      </w:r>
      <w:r w:rsidRPr="00395C03">
        <w:rPr>
          <w:rFonts w:cs="Arial"/>
          <w:szCs w:val="22"/>
        </w:rPr>
        <w:t xml:space="preserve">perador del </w:t>
      </w:r>
      <w:r w:rsidR="0048432C">
        <w:rPr>
          <w:rFonts w:cs="Arial"/>
          <w:szCs w:val="22"/>
        </w:rPr>
        <w:t>s</w:t>
      </w:r>
      <w:r w:rsidRPr="00395C03">
        <w:rPr>
          <w:rFonts w:cs="Arial"/>
          <w:szCs w:val="22"/>
        </w:rPr>
        <w:t xml:space="preserve">istema llevará a cabo las actividades del proceso de liquidación </w:t>
      </w:r>
      <w:r w:rsidR="001F53D5" w:rsidRPr="00395C03">
        <w:rPr>
          <w:rFonts w:cs="Arial"/>
          <w:szCs w:val="22"/>
        </w:rPr>
        <w:t xml:space="preserve">del </w:t>
      </w:r>
      <w:r w:rsidR="000F0F66">
        <w:rPr>
          <w:rFonts w:cs="Arial"/>
          <w:szCs w:val="22"/>
        </w:rPr>
        <w:t>M</w:t>
      </w:r>
      <w:r w:rsidR="001F53D5" w:rsidRPr="00395C03">
        <w:rPr>
          <w:rFonts w:cs="Arial"/>
          <w:szCs w:val="22"/>
        </w:rPr>
        <w:t xml:space="preserve">ercado </w:t>
      </w:r>
      <w:r w:rsidRPr="00395C03">
        <w:rPr>
          <w:rFonts w:cs="Arial"/>
          <w:szCs w:val="22"/>
        </w:rPr>
        <w:t>conforme a la normativa vigente y a lo establecido en los procedimientos de operación, en particular en los siguientes:</w:t>
      </w:r>
    </w:p>
    <w:p w14:paraId="180601C7" w14:textId="77777777" w:rsidR="000D5A2A" w:rsidRPr="00395C03" w:rsidRDefault="00BE5583"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w:t>
      </w:r>
      <w:r w:rsidR="000D5A2A" w:rsidRPr="00395C03">
        <w:rPr>
          <w:rFonts w:ascii="Arial" w:hAnsi="Arial" w:cs="Arial"/>
          <w:sz w:val="22"/>
          <w:szCs w:val="22"/>
        </w:rPr>
        <w:t xml:space="preserve"> 14.2</w:t>
      </w:r>
      <w:r w:rsidR="000D5A2A" w:rsidRPr="00395C03">
        <w:rPr>
          <w:rFonts w:ascii="Arial" w:hAnsi="Arial" w:cs="Arial"/>
          <w:sz w:val="22"/>
          <w:szCs w:val="22"/>
        </w:rPr>
        <w:tab/>
      </w:r>
      <w:r w:rsidR="00710468" w:rsidRPr="00395C03">
        <w:rPr>
          <w:rFonts w:ascii="Arial" w:hAnsi="Arial" w:cs="Arial"/>
          <w:sz w:val="22"/>
          <w:szCs w:val="22"/>
        </w:rPr>
        <w:t xml:space="preserve">Admisión </w:t>
      </w:r>
      <w:r w:rsidR="00014066" w:rsidRPr="00395C03">
        <w:rPr>
          <w:rFonts w:ascii="Arial" w:hAnsi="Arial" w:cs="Arial"/>
          <w:sz w:val="22"/>
          <w:szCs w:val="22"/>
        </w:rPr>
        <w:t xml:space="preserve">de </w:t>
      </w:r>
      <w:r w:rsidR="00CE765C">
        <w:rPr>
          <w:rFonts w:ascii="Arial" w:hAnsi="Arial" w:cs="Arial"/>
          <w:sz w:val="22"/>
          <w:szCs w:val="22"/>
        </w:rPr>
        <w:t>participantes</w:t>
      </w:r>
      <w:r w:rsidR="00CE765C" w:rsidRPr="00395C03">
        <w:rPr>
          <w:rFonts w:ascii="Arial" w:hAnsi="Arial" w:cs="Arial"/>
          <w:sz w:val="22"/>
          <w:szCs w:val="22"/>
        </w:rPr>
        <w:t xml:space="preserve"> </w:t>
      </w:r>
      <w:r w:rsidR="00710468" w:rsidRPr="00395C03">
        <w:rPr>
          <w:rFonts w:ascii="Arial" w:hAnsi="Arial" w:cs="Arial"/>
          <w:sz w:val="22"/>
          <w:szCs w:val="22"/>
        </w:rPr>
        <w:t xml:space="preserve">en el mercado y datos </w:t>
      </w:r>
      <w:r w:rsidR="007D73B9">
        <w:rPr>
          <w:rFonts w:ascii="Arial" w:hAnsi="Arial" w:cs="Arial"/>
          <w:sz w:val="22"/>
          <w:szCs w:val="22"/>
        </w:rPr>
        <w:t>necesarios durante</w:t>
      </w:r>
      <w:r w:rsidR="00710468" w:rsidRPr="00395C03">
        <w:rPr>
          <w:rFonts w:ascii="Arial" w:hAnsi="Arial" w:cs="Arial"/>
          <w:sz w:val="22"/>
          <w:szCs w:val="22"/>
        </w:rPr>
        <w:t xml:space="preserve"> su participación</w:t>
      </w:r>
      <w:r w:rsidR="00CD3372">
        <w:rPr>
          <w:rFonts w:ascii="Arial" w:hAnsi="Arial" w:cs="Arial"/>
          <w:sz w:val="22"/>
          <w:szCs w:val="22"/>
        </w:rPr>
        <w:t>.</w:t>
      </w:r>
    </w:p>
    <w:p w14:paraId="397EFEF1" w14:textId="77777777" w:rsidR="000D5A2A" w:rsidRPr="00395C03" w:rsidRDefault="00BE5583" w:rsidP="000252DA">
      <w:pPr>
        <w:pStyle w:val="NormalWeb"/>
        <w:spacing w:before="0" w:beforeAutospacing="0" w:after="0" w:afterAutospacing="0"/>
        <w:ind w:left="1951" w:hanging="1412"/>
        <w:jc w:val="both"/>
        <w:rPr>
          <w:rFonts w:ascii="Arial" w:hAnsi="Arial" w:cs="Arial"/>
          <w:sz w:val="22"/>
          <w:szCs w:val="22"/>
        </w:rPr>
      </w:pPr>
      <w:bookmarkStart w:id="2" w:name="OLE_LINK2"/>
      <w:r w:rsidRPr="00395C03">
        <w:rPr>
          <w:rFonts w:ascii="Arial" w:hAnsi="Arial" w:cs="Arial"/>
          <w:sz w:val="22"/>
          <w:szCs w:val="22"/>
        </w:rPr>
        <w:t>PO</w:t>
      </w:r>
      <w:r w:rsidR="000D5A2A" w:rsidRPr="00395C03">
        <w:rPr>
          <w:rFonts w:ascii="Arial" w:hAnsi="Arial" w:cs="Arial"/>
          <w:sz w:val="22"/>
          <w:szCs w:val="22"/>
        </w:rPr>
        <w:t xml:space="preserve"> 14.4</w:t>
      </w:r>
      <w:r w:rsidR="000D5A2A" w:rsidRPr="00395C03">
        <w:rPr>
          <w:rFonts w:ascii="Arial" w:hAnsi="Arial" w:cs="Arial"/>
          <w:sz w:val="22"/>
          <w:szCs w:val="22"/>
        </w:rPr>
        <w:tab/>
        <w:t>Derechos de cobro y obligaciones de pago por los servicios de ajuste del sistema</w:t>
      </w:r>
      <w:r w:rsidR="00CD3372">
        <w:rPr>
          <w:rFonts w:ascii="Arial" w:hAnsi="Arial" w:cs="Arial"/>
          <w:sz w:val="22"/>
          <w:szCs w:val="22"/>
        </w:rPr>
        <w:t>.</w:t>
      </w:r>
    </w:p>
    <w:p w14:paraId="5807409C" w14:textId="77777777" w:rsidR="000D5A2A" w:rsidRDefault="00BE5583"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w:t>
      </w:r>
      <w:r w:rsidR="000D5A2A" w:rsidRPr="00395C03">
        <w:rPr>
          <w:rFonts w:ascii="Arial" w:hAnsi="Arial" w:cs="Arial"/>
          <w:sz w:val="22"/>
          <w:szCs w:val="22"/>
        </w:rPr>
        <w:t xml:space="preserve"> 14.6</w:t>
      </w:r>
      <w:r w:rsidR="000D5A2A" w:rsidRPr="00395C03">
        <w:rPr>
          <w:rFonts w:ascii="Arial" w:hAnsi="Arial" w:cs="Arial"/>
          <w:sz w:val="22"/>
          <w:szCs w:val="22"/>
        </w:rPr>
        <w:tab/>
        <w:t>Liquidación de intercambios internacionales no realizados por sujetos del mercado</w:t>
      </w:r>
      <w:r w:rsidR="00CD3372">
        <w:rPr>
          <w:rFonts w:ascii="Arial" w:hAnsi="Arial" w:cs="Arial"/>
          <w:sz w:val="22"/>
          <w:szCs w:val="22"/>
        </w:rPr>
        <w:t>.</w:t>
      </w:r>
    </w:p>
    <w:p w14:paraId="29469171" w14:textId="77777777" w:rsidR="002D15D5" w:rsidRPr="00395C03" w:rsidRDefault="002D15D5"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 14.</w:t>
      </w:r>
      <w:r>
        <w:rPr>
          <w:rFonts w:ascii="Arial" w:hAnsi="Arial" w:cs="Arial"/>
          <w:sz w:val="22"/>
          <w:szCs w:val="22"/>
        </w:rPr>
        <w:t>8</w:t>
      </w:r>
      <w:r w:rsidRPr="00395C03">
        <w:rPr>
          <w:rFonts w:ascii="Arial" w:hAnsi="Arial" w:cs="Arial"/>
          <w:sz w:val="22"/>
          <w:szCs w:val="22"/>
        </w:rPr>
        <w:tab/>
      </w:r>
      <w:r w:rsidR="00B15A10">
        <w:rPr>
          <w:rFonts w:ascii="Arial" w:hAnsi="Arial" w:cs="Arial"/>
          <w:sz w:val="22"/>
          <w:szCs w:val="22"/>
        </w:rPr>
        <w:t xml:space="preserve">Sujeto de </w:t>
      </w:r>
      <w:r w:rsidRPr="00395C03">
        <w:rPr>
          <w:rFonts w:ascii="Arial" w:hAnsi="Arial" w:cs="Arial"/>
          <w:sz w:val="22"/>
          <w:szCs w:val="22"/>
        </w:rPr>
        <w:t xml:space="preserve">Liquidación de </w:t>
      </w:r>
      <w:r>
        <w:rPr>
          <w:rFonts w:ascii="Arial" w:hAnsi="Arial" w:cs="Arial"/>
          <w:sz w:val="22"/>
          <w:szCs w:val="22"/>
        </w:rPr>
        <w:t xml:space="preserve">las instalaciones de </w:t>
      </w:r>
      <w:r w:rsidR="007D73B9">
        <w:rPr>
          <w:rFonts w:ascii="Arial" w:hAnsi="Arial" w:cs="Arial"/>
          <w:sz w:val="22"/>
          <w:szCs w:val="22"/>
        </w:rPr>
        <w:t>producción y de las instalaciones de autoconsumo</w:t>
      </w:r>
      <w:r w:rsidR="00CD3372">
        <w:rPr>
          <w:rFonts w:ascii="Arial" w:hAnsi="Arial" w:cs="Arial"/>
          <w:sz w:val="22"/>
          <w:szCs w:val="22"/>
        </w:rPr>
        <w:t>.</w:t>
      </w:r>
    </w:p>
    <w:p w14:paraId="13465DB1" w14:textId="77777777" w:rsidR="001F53D5" w:rsidRDefault="001F53D5" w:rsidP="00031CAB">
      <w:pPr>
        <w:tabs>
          <w:tab w:val="left" w:pos="540"/>
        </w:tabs>
        <w:spacing w:afterLines="100" w:after="240"/>
        <w:ind w:left="539"/>
        <w:jc w:val="both"/>
        <w:outlineLvl w:val="0"/>
        <w:rPr>
          <w:rFonts w:cs="Arial"/>
          <w:szCs w:val="22"/>
        </w:rPr>
      </w:pPr>
    </w:p>
    <w:p w14:paraId="0D850747" w14:textId="77777777" w:rsidR="008E063C" w:rsidRPr="00432EF0" w:rsidRDefault="008E063C" w:rsidP="00031CAB">
      <w:pPr>
        <w:tabs>
          <w:tab w:val="left" w:pos="540"/>
        </w:tabs>
        <w:spacing w:afterLines="100" w:after="240"/>
        <w:ind w:left="539" w:hanging="539"/>
        <w:jc w:val="both"/>
        <w:outlineLvl w:val="0"/>
        <w:rPr>
          <w:rFonts w:cs="Arial"/>
          <w:bCs/>
          <w:szCs w:val="22"/>
        </w:rPr>
      </w:pPr>
      <w:r w:rsidRPr="00432EF0">
        <w:rPr>
          <w:rFonts w:cs="Arial"/>
          <w:bCs/>
          <w:szCs w:val="22"/>
        </w:rPr>
        <w:t>1.2</w:t>
      </w:r>
      <w:r w:rsidRPr="00432EF0">
        <w:rPr>
          <w:rFonts w:cs="Arial"/>
          <w:bCs/>
          <w:szCs w:val="22"/>
        </w:rPr>
        <w:tab/>
        <w:t>P</w:t>
      </w:r>
      <w:r w:rsidRPr="00432EF0">
        <w:rPr>
          <w:rFonts w:cs="Arial"/>
          <w:szCs w:val="22"/>
        </w:rPr>
        <w:t>rocesos de comunicación de cobros</w:t>
      </w:r>
      <w:r w:rsidR="00BA65AF" w:rsidRPr="00432EF0">
        <w:rPr>
          <w:rFonts w:cs="Arial"/>
          <w:szCs w:val="22"/>
        </w:rPr>
        <w:t xml:space="preserve"> y</w:t>
      </w:r>
      <w:r w:rsidRPr="00432EF0">
        <w:rPr>
          <w:rFonts w:cs="Arial"/>
          <w:szCs w:val="22"/>
        </w:rPr>
        <w:t xml:space="preserve"> pagos y gestión de garantías </w:t>
      </w:r>
    </w:p>
    <w:p w14:paraId="4374D635" w14:textId="77777777" w:rsidR="008E063C" w:rsidRPr="00395C03" w:rsidRDefault="008E063C" w:rsidP="00031CAB">
      <w:pPr>
        <w:tabs>
          <w:tab w:val="left" w:pos="540"/>
        </w:tabs>
        <w:spacing w:afterLines="100" w:after="240"/>
        <w:ind w:left="539"/>
        <w:jc w:val="both"/>
        <w:outlineLvl w:val="0"/>
        <w:rPr>
          <w:rFonts w:cs="Arial"/>
          <w:szCs w:val="22"/>
        </w:rPr>
      </w:pPr>
      <w:r w:rsidRPr="00395C03">
        <w:rPr>
          <w:rFonts w:cs="Arial"/>
          <w:szCs w:val="22"/>
        </w:rPr>
        <w:t xml:space="preserve">Los procesos </w:t>
      </w:r>
      <w:r w:rsidR="005B1B54">
        <w:rPr>
          <w:rFonts w:cs="Arial"/>
          <w:szCs w:val="22"/>
        </w:rPr>
        <w:t xml:space="preserve">de </w:t>
      </w:r>
      <w:r w:rsidRPr="00395C03">
        <w:rPr>
          <w:rFonts w:cs="Arial"/>
          <w:szCs w:val="22"/>
        </w:rPr>
        <w:t xml:space="preserve">comunicación de cobros y pagos </w:t>
      </w:r>
      <w:r>
        <w:rPr>
          <w:rFonts w:cs="Arial"/>
          <w:szCs w:val="22"/>
        </w:rPr>
        <w:t>y gestión de la</w:t>
      </w:r>
      <w:r w:rsidR="005B1B54">
        <w:rPr>
          <w:rFonts w:cs="Arial"/>
          <w:szCs w:val="22"/>
        </w:rPr>
        <w:t>s</w:t>
      </w:r>
      <w:r>
        <w:rPr>
          <w:rFonts w:cs="Arial"/>
          <w:szCs w:val="22"/>
        </w:rPr>
        <w:t xml:space="preserve"> garantías </w:t>
      </w:r>
      <w:r w:rsidRPr="00395C03">
        <w:rPr>
          <w:rFonts w:cs="Arial"/>
          <w:szCs w:val="22"/>
        </w:rPr>
        <w:t>comprenden las siguientes actividades:</w:t>
      </w:r>
    </w:p>
    <w:p w14:paraId="744A778F" w14:textId="77777777" w:rsidR="008E063C" w:rsidRPr="00395C03" w:rsidRDefault="008E063C" w:rsidP="000252DA">
      <w:pPr>
        <w:numPr>
          <w:ilvl w:val="0"/>
          <w:numId w:val="1"/>
        </w:numPr>
        <w:tabs>
          <w:tab w:val="clear" w:pos="360"/>
          <w:tab w:val="num" w:pos="927"/>
        </w:tabs>
        <w:ind w:left="924" w:hanging="357"/>
        <w:jc w:val="both"/>
        <w:rPr>
          <w:rFonts w:cs="Arial"/>
          <w:szCs w:val="22"/>
        </w:rPr>
      </w:pPr>
      <w:r w:rsidRPr="00395C03">
        <w:rPr>
          <w:rFonts w:cs="Arial"/>
          <w:szCs w:val="22"/>
        </w:rPr>
        <w:t>Registro de las anotaciones en cuenta</w:t>
      </w:r>
      <w:r w:rsidR="00CD3372">
        <w:rPr>
          <w:rFonts w:cs="Arial"/>
          <w:szCs w:val="22"/>
        </w:rPr>
        <w:t>.</w:t>
      </w:r>
    </w:p>
    <w:p w14:paraId="67D98DA7" w14:textId="77777777" w:rsidR="008E063C" w:rsidRDefault="008E063C" w:rsidP="000252DA">
      <w:pPr>
        <w:numPr>
          <w:ilvl w:val="0"/>
          <w:numId w:val="1"/>
        </w:numPr>
        <w:tabs>
          <w:tab w:val="clear" w:pos="360"/>
          <w:tab w:val="num" w:pos="927"/>
        </w:tabs>
        <w:ind w:left="924" w:hanging="357"/>
        <w:jc w:val="both"/>
        <w:rPr>
          <w:rFonts w:cs="Arial"/>
          <w:szCs w:val="22"/>
        </w:rPr>
      </w:pPr>
      <w:r w:rsidRPr="00395C03">
        <w:rPr>
          <w:rFonts w:cs="Arial"/>
          <w:szCs w:val="22"/>
        </w:rPr>
        <w:t>Cálculo y gestión de las garantías de pago</w:t>
      </w:r>
      <w:r w:rsidR="00CD3372">
        <w:rPr>
          <w:rFonts w:cs="Arial"/>
          <w:szCs w:val="22"/>
        </w:rPr>
        <w:t>.</w:t>
      </w:r>
    </w:p>
    <w:p w14:paraId="201C1E4E" w14:textId="77777777" w:rsidR="00B15A10" w:rsidRDefault="00B15A10" w:rsidP="000252DA">
      <w:pPr>
        <w:numPr>
          <w:ilvl w:val="0"/>
          <w:numId w:val="1"/>
        </w:numPr>
        <w:tabs>
          <w:tab w:val="clear" w:pos="360"/>
          <w:tab w:val="num" w:pos="927"/>
        </w:tabs>
        <w:ind w:left="924" w:hanging="357"/>
        <w:jc w:val="both"/>
        <w:rPr>
          <w:rFonts w:cs="Arial"/>
          <w:szCs w:val="22"/>
        </w:rPr>
      </w:pPr>
      <w:r w:rsidRPr="00395C03">
        <w:rPr>
          <w:rFonts w:cs="Arial"/>
          <w:szCs w:val="22"/>
        </w:rPr>
        <w:t>Expedición de facturas, cobros y pagos</w:t>
      </w:r>
      <w:r w:rsidR="00CD3372">
        <w:rPr>
          <w:rFonts w:cs="Arial"/>
          <w:szCs w:val="22"/>
        </w:rPr>
        <w:t>.</w:t>
      </w:r>
    </w:p>
    <w:p w14:paraId="71C3599E" w14:textId="77777777" w:rsidR="000252DA" w:rsidRDefault="000252DA" w:rsidP="000252DA">
      <w:pPr>
        <w:tabs>
          <w:tab w:val="left" w:pos="540"/>
        </w:tabs>
        <w:ind w:left="539"/>
        <w:jc w:val="both"/>
        <w:outlineLvl w:val="0"/>
        <w:rPr>
          <w:rFonts w:cs="Arial"/>
          <w:szCs w:val="22"/>
        </w:rPr>
      </w:pPr>
    </w:p>
    <w:p w14:paraId="6E5206F2" w14:textId="77777777" w:rsidR="001F53D5" w:rsidRPr="00395C03" w:rsidRDefault="001F53D5" w:rsidP="00031CAB">
      <w:pPr>
        <w:tabs>
          <w:tab w:val="left" w:pos="540"/>
        </w:tabs>
        <w:spacing w:afterLines="100" w:after="240"/>
        <w:ind w:left="539" w:firstLine="1"/>
        <w:jc w:val="both"/>
        <w:outlineLvl w:val="0"/>
        <w:rPr>
          <w:rFonts w:cs="Arial"/>
          <w:szCs w:val="22"/>
        </w:rPr>
      </w:pPr>
      <w:r w:rsidRPr="00395C03">
        <w:rPr>
          <w:rFonts w:cs="Arial"/>
          <w:szCs w:val="22"/>
        </w:rPr>
        <w:t xml:space="preserve">El </w:t>
      </w:r>
      <w:r w:rsidR="00847955">
        <w:rPr>
          <w:rFonts w:cs="Arial"/>
          <w:szCs w:val="22"/>
        </w:rPr>
        <w:t>o</w:t>
      </w:r>
      <w:r w:rsidRPr="00395C03">
        <w:rPr>
          <w:rFonts w:cs="Arial"/>
          <w:szCs w:val="22"/>
        </w:rPr>
        <w:t xml:space="preserve">perador del </w:t>
      </w:r>
      <w:r w:rsidR="00847955">
        <w:rPr>
          <w:rFonts w:cs="Arial"/>
          <w:szCs w:val="22"/>
        </w:rPr>
        <w:t>s</w:t>
      </w:r>
      <w:r w:rsidRPr="00395C03">
        <w:rPr>
          <w:rFonts w:cs="Arial"/>
          <w:szCs w:val="22"/>
        </w:rPr>
        <w:t xml:space="preserve">istema llevará a cabo estas actividades conforme a la normativa vigente, al calendario establecido en el apartado </w:t>
      </w:r>
      <w:r w:rsidRPr="00E36E71">
        <w:rPr>
          <w:rFonts w:cs="Arial"/>
          <w:szCs w:val="22"/>
        </w:rPr>
        <w:t>6</w:t>
      </w:r>
      <w:r w:rsidRPr="00395C03">
        <w:rPr>
          <w:rFonts w:cs="Arial"/>
          <w:szCs w:val="22"/>
        </w:rPr>
        <w:t xml:space="preserve"> de este procedimiento y a lo establecido en los procedimientos de operación siguientes:</w:t>
      </w:r>
    </w:p>
    <w:p w14:paraId="5BE15831" w14:textId="77777777" w:rsidR="001F53D5" w:rsidRPr="00395C03" w:rsidRDefault="001F53D5"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 14.3</w:t>
      </w:r>
      <w:r w:rsidRPr="00395C03">
        <w:rPr>
          <w:rFonts w:ascii="Arial" w:hAnsi="Arial" w:cs="Arial"/>
          <w:sz w:val="22"/>
          <w:szCs w:val="22"/>
        </w:rPr>
        <w:tab/>
        <w:t>Garantías de pago</w:t>
      </w:r>
      <w:r w:rsidR="00CD3372">
        <w:rPr>
          <w:rFonts w:ascii="Arial" w:hAnsi="Arial" w:cs="Arial"/>
          <w:sz w:val="22"/>
          <w:szCs w:val="22"/>
        </w:rPr>
        <w:t>.</w:t>
      </w:r>
    </w:p>
    <w:p w14:paraId="6F012764" w14:textId="77777777" w:rsidR="001F53D5" w:rsidRDefault="001F53D5" w:rsidP="000252DA">
      <w:pPr>
        <w:pStyle w:val="NormalWeb"/>
        <w:spacing w:before="0" w:beforeAutospacing="0" w:after="0" w:afterAutospacing="0"/>
        <w:ind w:left="1951" w:hanging="1412"/>
        <w:jc w:val="both"/>
        <w:rPr>
          <w:rFonts w:ascii="Arial" w:hAnsi="Arial" w:cs="Arial"/>
          <w:sz w:val="22"/>
          <w:szCs w:val="22"/>
        </w:rPr>
      </w:pPr>
      <w:r w:rsidRPr="00395C03">
        <w:rPr>
          <w:rFonts w:ascii="Arial" w:hAnsi="Arial" w:cs="Arial"/>
          <w:sz w:val="22"/>
          <w:szCs w:val="22"/>
        </w:rPr>
        <w:t>PO 14.7</w:t>
      </w:r>
      <w:r w:rsidRPr="00395C03">
        <w:rPr>
          <w:rFonts w:ascii="Arial" w:hAnsi="Arial" w:cs="Arial"/>
          <w:sz w:val="22"/>
          <w:szCs w:val="22"/>
        </w:rPr>
        <w:tab/>
        <w:t>Expedición de facturas, cobros y pagos</w:t>
      </w:r>
      <w:r w:rsidR="00CD3372">
        <w:rPr>
          <w:rFonts w:ascii="Arial" w:hAnsi="Arial" w:cs="Arial"/>
          <w:sz w:val="22"/>
          <w:szCs w:val="22"/>
        </w:rPr>
        <w:t>.</w:t>
      </w:r>
    </w:p>
    <w:p w14:paraId="1A510E22" w14:textId="77777777" w:rsidR="00847955" w:rsidRDefault="00847955" w:rsidP="000252DA">
      <w:pPr>
        <w:pStyle w:val="NormalWeb"/>
        <w:spacing w:before="0" w:beforeAutospacing="0" w:after="0" w:afterAutospacing="0"/>
        <w:ind w:left="1951" w:hanging="1412"/>
        <w:jc w:val="both"/>
        <w:rPr>
          <w:rFonts w:ascii="Arial" w:hAnsi="Arial" w:cs="Arial"/>
          <w:sz w:val="22"/>
          <w:szCs w:val="22"/>
        </w:rPr>
      </w:pPr>
    </w:p>
    <w:p w14:paraId="3297E9EC" w14:textId="51DFB4A8" w:rsidR="00847955" w:rsidRDefault="00847955" w:rsidP="000252DA">
      <w:pPr>
        <w:pStyle w:val="NormalWeb"/>
        <w:spacing w:before="0" w:beforeAutospacing="0" w:after="0" w:afterAutospacing="0"/>
        <w:ind w:left="1951" w:hanging="1412"/>
        <w:jc w:val="both"/>
        <w:rPr>
          <w:rFonts w:ascii="Arial" w:hAnsi="Arial" w:cs="Arial"/>
          <w:sz w:val="22"/>
          <w:szCs w:val="22"/>
        </w:rPr>
      </w:pPr>
    </w:p>
    <w:p w14:paraId="0E227C2F" w14:textId="77777777" w:rsidR="0093465C" w:rsidRDefault="0093465C" w:rsidP="000252DA">
      <w:pPr>
        <w:pStyle w:val="NormalWeb"/>
        <w:spacing w:before="0" w:beforeAutospacing="0" w:after="0" w:afterAutospacing="0"/>
        <w:ind w:left="1951" w:hanging="1412"/>
        <w:jc w:val="both"/>
        <w:rPr>
          <w:rFonts w:ascii="Arial" w:hAnsi="Arial" w:cs="Arial"/>
          <w:sz w:val="22"/>
          <w:szCs w:val="22"/>
        </w:rPr>
      </w:pPr>
    </w:p>
    <w:p w14:paraId="08F5C5B9" w14:textId="77777777" w:rsidR="00847955" w:rsidRDefault="00847955" w:rsidP="000252DA">
      <w:pPr>
        <w:pStyle w:val="NormalWeb"/>
        <w:spacing w:before="0" w:beforeAutospacing="0" w:after="0" w:afterAutospacing="0"/>
        <w:ind w:left="1951" w:hanging="1412"/>
        <w:jc w:val="both"/>
        <w:rPr>
          <w:rFonts w:ascii="Arial" w:hAnsi="Arial" w:cs="Arial"/>
          <w:sz w:val="22"/>
          <w:szCs w:val="22"/>
        </w:rPr>
      </w:pPr>
    </w:p>
    <w:p w14:paraId="57AF0C84" w14:textId="77777777" w:rsidR="000252DA" w:rsidRDefault="000252DA" w:rsidP="000252DA">
      <w:pPr>
        <w:pStyle w:val="NormalWeb"/>
        <w:spacing w:before="0" w:beforeAutospacing="0" w:after="0" w:afterAutospacing="0"/>
        <w:ind w:left="1951" w:hanging="1412"/>
        <w:jc w:val="both"/>
        <w:rPr>
          <w:rFonts w:ascii="Arial" w:hAnsi="Arial" w:cs="Arial"/>
          <w:sz w:val="22"/>
          <w:szCs w:val="22"/>
        </w:rPr>
      </w:pPr>
    </w:p>
    <w:p w14:paraId="71801AA3" w14:textId="77777777" w:rsidR="000252DA" w:rsidRPr="00395C03" w:rsidRDefault="000252DA" w:rsidP="000252DA">
      <w:pPr>
        <w:pStyle w:val="NormalWeb"/>
        <w:spacing w:before="0" w:beforeAutospacing="0" w:after="0" w:afterAutospacing="0"/>
        <w:ind w:left="1951" w:hanging="1412"/>
        <w:jc w:val="both"/>
        <w:rPr>
          <w:rFonts w:ascii="Arial" w:hAnsi="Arial" w:cs="Arial"/>
          <w:sz w:val="22"/>
          <w:szCs w:val="22"/>
        </w:rPr>
      </w:pPr>
    </w:p>
    <w:p w14:paraId="5A8AD4A0" w14:textId="77777777" w:rsidR="000D5A2A" w:rsidRPr="00395C03" w:rsidRDefault="00395C03" w:rsidP="00031CAB">
      <w:pPr>
        <w:tabs>
          <w:tab w:val="left" w:pos="540"/>
        </w:tabs>
        <w:spacing w:afterLines="100" w:after="240"/>
        <w:ind w:left="539" w:hanging="539"/>
        <w:jc w:val="both"/>
        <w:outlineLvl w:val="0"/>
        <w:rPr>
          <w:rFonts w:cs="Arial"/>
          <w:b/>
          <w:szCs w:val="22"/>
        </w:rPr>
      </w:pPr>
      <w:bookmarkStart w:id="3" w:name="_Toc127072925"/>
      <w:bookmarkStart w:id="4" w:name="_Toc136057138"/>
      <w:bookmarkEnd w:id="2"/>
      <w:r w:rsidRPr="00432EF0">
        <w:rPr>
          <w:rFonts w:cs="Arial"/>
          <w:szCs w:val="22"/>
        </w:rPr>
        <w:lastRenderedPageBreak/>
        <w:t>2.</w:t>
      </w:r>
      <w:r w:rsidRPr="00395C03">
        <w:rPr>
          <w:rFonts w:cs="Arial"/>
          <w:b/>
          <w:szCs w:val="22"/>
        </w:rPr>
        <w:tab/>
      </w:r>
      <w:r w:rsidR="00432EF0" w:rsidRPr="00432EF0">
        <w:rPr>
          <w:rFonts w:cs="Arial"/>
          <w:szCs w:val="22"/>
        </w:rPr>
        <w:t>Ámbito de aplicación</w:t>
      </w:r>
      <w:bookmarkEnd w:id="3"/>
      <w:bookmarkEnd w:id="4"/>
      <w:r w:rsidR="00432EF0" w:rsidRPr="00432EF0">
        <w:rPr>
          <w:rFonts w:cs="Arial"/>
          <w:szCs w:val="22"/>
        </w:rPr>
        <w:t xml:space="preserve"> y definiciones</w:t>
      </w:r>
    </w:p>
    <w:p w14:paraId="1B0BF03E" w14:textId="77777777" w:rsidR="000F0F66" w:rsidRPr="00432EF0" w:rsidRDefault="000F0F66" w:rsidP="00031CAB">
      <w:pPr>
        <w:spacing w:afterLines="100" w:after="240"/>
        <w:ind w:left="540" w:hanging="540"/>
        <w:jc w:val="both"/>
        <w:outlineLvl w:val="1"/>
        <w:rPr>
          <w:rFonts w:cs="Arial"/>
          <w:szCs w:val="22"/>
        </w:rPr>
      </w:pPr>
      <w:r w:rsidRPr="00432EF0">
        <w:rPr>
          <w:rFonts w:cs="Arial"/>
          <w:szCs w:val="22"/>
        </w:rPr>
        <w:t>2.1</w:t>
      </w:r>
      <w:r w:rsidR="00031CAB" w:rsidRPr="00432EF0">
        <w:rPr>
          <w:rFonts w:cs="Arial"/>
          <w:szCs w:val="22"/>
        </w:rPr>
        <w:tab/>
      </w:r>
      <w:r w:rsidRPr="00432EF0">
        <w:rPr>
          <w:rFonts w:cs="Arial"/>
          <w:szCs w:val="22"/>
        </w:rPr>
        <w:t>Ámbito de aplicación</w:t>
      </w:r>
    </w:p>
    <w:p w14:paraId="340C4680" w14:textId="77777777" w:rsidR="000D5A2A" w:rsidRPr="000268C3" w:rsidRDefault="000D5A2A" w:rsidP="00031CAB">
      <w:pPr>
        <w:tabs>
          <w:tab w:val="left" w:pos="540"/>
        </w:tabs>
        <w:spacing w:afterLines="100" w:after="240"/>
        <w:ind w:left="539"/>
        <w:jc w:val="both"/>
        <w:outlineLvl w:val="0"/>
        <w:rPr>
          <w:rFonts w:cs="Arial"/>
          <w:szCs w:val="22"/>
        </w:rPr>
      </w:pPr>
      <w:bookmarkStart w:id="5" w:name="_Hlk33726563"/>
      <w:r w:rsidRPr="00432EF0">
        <w:rPr>
          <w:rFonts w:cs="Arial"/>
          <w:szCs w:val="22"/>
        </w:rPr>
        <w:t xml:space="preserve">Este procedimiento de operación es de aplicación a los </w:t>
      </w:r>
      <w:r w:rsidR="006B35AD" w:rsidRPr="00432EF0">
        <w:rPr>
          <w:rFonts w:cs="Arial"/>
          <w:szCs w:val="22"/>
        </w:rPr>
        <w:t>participantes en el mercado,</w:t>
      </w:r>
      <w:r w:rsidR="006B35AD" w:rsidRPr="00794984">
        <w:rPr>
          <w:rFonts w:cs="Arial"/>
          <w:szCs w:val="22"/>
        </w:rPr>
        <w:t xml:space="preserve"> </w:t>
      </w:r>
      <w:r w:rsidR="006B35AD" w:rsidRPr="005828CE">
        <w:rPr>
          <w:rFonts w:cs="Arial"/>
          <w:szCs w:val="22"/>
        </w:rPr>
        <w:t>a los</w:t>
      </w:r>
      <w:r w:rsidR="00F25505" w:rsidRPr="00AF0BEA">
        <w:rPr>
          <w:rFonts w:cs="Arial"/>
          <w:szCs w:val="22"/>
        </w:rPr>
        <w:t xml:space="preserve"> </w:t>
      </w:r>
      <w:r w:rsidR="006B35AD" w:rsidRPr="00AF0BEA">
        <w:rPr>
          <w:rFonts w:cs="Arial"/>
          <w:szCs w:val="22"/>
        </w:rPr>
        <w:t>s</w:t>
      </w:r>
      <w:r w:rsidR="00F25505" w:rsidRPr="00AF0BEA">
        <w:rPr>
          <w:rFonts w:cs="Arial"/>
          <w:szCs w:val="22"/>
        </w:rPr>
        <w:t>uje</w:t>
      </w:r>
      <w:r w:rsidR="00F25505" w:rsidRPr="0058091F">
        <w:rPr>
          <w:rFonts w:cs="Arial"/>
          <w:szCs w:val="22"/>
        </w:rPr>
        <w:t>tos</w:t>
      </w:r>
      <w:r w:rsidR="00F25505" w:rsidRPr="001D29F7">
        <w:rPr>
          <w:rFonts w:cs="Arial"/>
          <w:szCs w:val="22"/>
        </w:rPr>
        <w:t xml:space="preserve"> de liq</w:t>
      </w:r>
      <w:r w:rsidR="00F25505" w:rsidRPr="000268C3">
        <w:rPr>
          <w:rFonts w:cs="Arial"/>
          <w:szCs w:val="22"/>
        </w:rPr>
        <w:t>uidación responsables del balance (BRP, por sus siglas en inglés)</w:t>
      </w:r>
      <w:r w:rsidR="00261B58" w:rsidRPr="000268C3">
        <w:rPr>
          <w:rFonts w:cs="Arial"/>
          <w:szCs w:val="22"/>
        </w:rPr>
        <w:t xml:space="preserve">, a los </w:t>
      </w:r>
      <w:r w:rsidR="00150F33" w:rsidRPr="000268C3">
        <w:rPr>
          <w:rFonts w:cs="Arial"/>
          <w:szCs w:val="22"/>
        </w:rPr>
        <w:t>p</w:t>
      </w:r>
      <w:r w:rsidR="00261B58" w:rsidRPr="000268C3">
        <w:rPr>
          <w:rFonts w:cs="Arial"/>
          <w:szCs w:val="22"/>
        </w:rPr>
        <w:t xml:space="preserve">roveedores de servicios de balance (BSP, por sus siglas en inglés) </w:t>
      </w:r>
      <w:r w:rsidR="009E6591" w:rsidRPr="000268C3">
        <w:rPr>
          <w:rFonts w:cs="Arial"/>
          <w:szCs w:val="22"/>
        </w:rPr>
        <w:t>y</w:t>
      </w:r>
      <w:r w:rsidRPr="000268C3">
        <w:rPr>
          <w:rFonts w:cs="Arial"/>
          <w:szCs w:val="22"/>
        </w:rPr>
        <w:t xml:space="preserve"> al </w:t>
      </w:r>
      <w:r w:rsidR="00003567" w:rsidRPr="000268C3">
        <w:rPr>
          <w:rFonts w:cs="Arial"/>
          <w:szCs w:val="22"/>
        </w:rPr>
        <w:t>o</w:t>
      </w:r>
      <w:r w:rsidRPr="000268C3">
        <w:rPr>
          <w:rFonts w:cs="Arial"/>
          <w:szCs w:val="22"/>
        </w:rPr>
        <w:t xml:space="preserve">perador del </w:t>
      </w:r>
      <w:r w:rsidR="00003567" w:rsidRPr="000268C3">
        <w:rPr>
          <w:rFonts w:cs="Arial"/>
          <w:szCs w:val="22"/>
        </w:rPr>
        <w:t>s</w:t>
      </w:r>
      <w:r w:rsidRPr="000268C3">
        <w:rPr>
          <w:rFonts w:cs="Arial"/>
          <w:szCs w:val="22"/>
        </w:rPr>
        <w:t>istema.</w:t>
      </w:r>
    </w:p>
    <w:bookmarkEnd w:id="5"/>
    <w:p w14:paraId="55F97D62" w14:textId="77777777" w:rsidR="000D5A2A" w:rsidRPr="000268C3" w:rsidRDefault="000D5A2A" w:rsidP="00031CAB">
      <w:pPr>
        <w:tabs>
          <w:tab w:val="left" w:pos="540"/>
        </w:tabs>
        <w:spacing w:afterLines="100" w:after="240"/>
        <w:ind w:left="539"/>
        <w:jc w:val="both"/>
        <w:outlineLvl w:val="0"/>
        <w:rPr>
          <w:rFonts w:cs="Arial"/>
          <w:szCs w:val="22"/>
        </w:rPr>
      </w:pPr>
      <w:r w:rsidRPr="000268C3">
        <w:rPr>
          <w:rFonts w:cs="Arial"/>
          <w:szCs w:val="22"/>
        </w:rPr>
        <w:t xml:space="preserve">Este procedimiento es de aplicación al </w:t>
      </w:r>
      <w:r w:rsidR="00E511AC">
        <w:rPr>
          <w:rFonts w:cs="Arial"/>
          <w:szCs w:val="22"/>
        </w:rPr>
        <w:t>o</w:t>
      </w:r>
      <w:r w:rsidRPr="000268C3">
        <w:rPr>
          <w:rFonts w:cs="Arial"/>
          <w:szCs w:val="22"/>
        </w:rPr>
        <w:t xml:space="preserve">perador del </w:t>
      </w:r>
      <w:r w:rsidR="00E511AC">
        <w:rPr>
          <w:rFonts w:cs="Arial"/>
          <w:szCs w:val="22"/>
        </w:rPr>
        <w:t>m</w:t>
      </w:r>
      <w:r w:rsidRPr="000268C3">
        <w:rPr>
          <w:rFonts w:cs="Arial"/>
          <w:szCs w:val="22"/>
        </w:rPr>
        <w:t xml:space="preserve">ercado en lo referente a la admisión, suspensión o baja de Agentes del Mercado Diario como consecuencia respectivamente de la admisión, suspensión o baja de </w:t>
      </w:r>
      <w:r w:rsidR="00150F33" w:rsidRPr="000268C3">
        <w:rPr>
          <w:rFonts w:cs="Arial"/>
          <w:szCs w:val="22"/>
        </w:rPr>
        <w:t>participantes en el mercado</w:t>
      </w:r>
      <w:r w:rsidRPr="000268C3">
        <w:rPr>
          <w:rFonts w:cs="Arial"/>
          <w:szCs w:val="22"/>
        </w:rPr>
        <w:t>.</w:t>
      </w:r>
    </w:p>
    <w:p w14:paraId="5F4BED1E" w14:textId="77777777" w:rsidR="000F0F66" w:rsidRPr="008A788B" w:rsidRDefault="000F0F66" w:rsidP="00031CAB">
      <w:pPr>
        <w:spacing w:afterLines="100" w:after="240"/>
        <w:ind w:left="540" w:hanging="540"/>
        <w:jc w:val="both"/>
        <w:outlineLvl w:val="1"/>
        <w:rPr>
          <w:rFonts w:cs="Arial"/>
          <w:b/>
          <w:szCs w:val="22"/>
        </w:rPr>
      </w:pPr>
      <w:r w:rsidRPr="00432EF0">
        <w:rPr>
          <w:rFonts w:cs="Arial"/>
          <w:szCs w:val="22"/>
        </w:rPr>
        <w:t>2.2</w:t>
      </w:r>
      <w:r w:rsidR="00031CAB" w:rsidRPr="00432EF0">
        <w:rPr>
          <w:rFonts w:cs="Arial"/>
          <w:szCs w:val="22"/>
        </w:rPr>
        <w:tab/>
      </w:r>
      <w:r w:rsidR="000268C3">
        <w:rPr>
          <w:rFonts w:cs="Arial"/>
          <w:szCs w:val="22"/>
        </w:rPr>
        <w:t>Referencias y d</w:t>
      </w:r>
      <w:r w:rsidRPr="00432EF0">
        <w:rPr>
          <w:rFonts w:cs="Arial"/>
          <w:szCs w:val="22"/>
        </w:rPr>
        <w:t>efiniciones</w:t>
      </w:r>
    </w:p>
    <w:p w14:paraId="7ED493E7"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Las referencias a </w:t>
      </w:r>
      <w:r w:rsidRPr="00735537">
        <w:rPr>
          <w:rStyle w:val="normaltextrun1"/>
          <w:rFonts w:ascii="Arial" w:hAnsi="Arial" w:cs="Arial"/>
          <w:b/>
          <w:bCs/>
          <w:sz w:val="22"/>
          <w:szCs w:val="22"/>
        </w:rPr>
        <w:t xml:space="preserve">Reglamento (UE) </w:t>
      </w:r>
      <w:bookmarkStart w:id="6" w:name="_Hlk35514723"/>
      <w:r w:rsidRPr="00735537">
        <w:rPr>
          <w:rStyle w:val="normaltextrun1"/>
          <w:rFonts w:ascii="Arial" w:hAnsi="Arial" w:cs="Arial"/>
          <w:b/>
          <w:bCs/>
          <w:sz w:val="22"/>
          <w:szCs w:val="22"/>
        </w:rPr>
        <w:t>2019/943</w:t>
      </w:r>
      <w:r w:rsidRPr="00735537">
        <w:rPr>
          <w:rStyle w:val="normaltextrun1"/>
          <w:rFonts w:ascii="Arial" w:hAnsi="Arial" w:cs="Arial"/>
          <w:sz w:val="22"/>
          <w:szCs w:val="22"/>
        </w:rPr>
        <w:t xml:space="preserve"> </w:t>
      </w:r>
      <w:bookmarkEnd w:id="6"/>
      <w:r w:rsidRPr="00735537">
        <w:rPr>
          <w:rStyle w:val="normaltextrun1"/>
          <w:rFonts w:ascii="Arial" w:hAnsi="Arial" w:cs="Arial"/>
          <w:sz w:val="22"/>
          <w:szCs w:val="22"/>
        </w:rPr>
        <w:t xml:space="preserve">se entenderán como referidas al </w:t>
      </w:r>
      <w:r w:rsidRPr="00735537">
        <w:rPr>
          <w:rStyle w:val="normaltextrun1"/>
          <w:rFonts w:ascii="Arial" w:hAnsi="Arial" w:cs="Arial"/>
          <w:i/>
          <w:iCs/>
          <w:sz w:val="22"/>
          <w:szCs w:val="22"/>
        </w:rPr>
        <w:t>Reglamento (UE) 2019/943 del Parlamento Europeo y del Consejo, de 5 de junio de 2019, relativo al mercado interior de la electricidad</w:t>
      </w:r>
      <w:r w:rsidRPr="00735537">
        <w:rPr>
          <w:rStyle w:val="normaltextrun1"/>
          <w:rFonts w:ascii="Arial" w:hAnsi="Arial" w:cs="Arial"/>
          <w:sz w:val="22"/>
          <w:szCs w:val="22"/>
        </w:rPr>
        <w:t>.</w:t>
      </w:r>
      <w:r w:rsidRPr="00735537">
        <w:rPr>
          <w:rStyle w:val="eop"/>
          <w:rFonts w:ascii="Arial" w:hAnsi="Arial" w:cs="Arial"/>
          <w:sz w:val="22"/>
          <w:szCs w:val="22"/>
        </w:rPr>
        <w:t> </w:t>
      </w:r>
    </w:p>
    <w:p w14:paraId="3C3AF65C" w14:textId="77777777" w:rsidR="00131A69" w:rsidRPr="00735537" w:rsidRDefault="00131A69" w:rsidP="00131A69">
      <w:pPr>
        <w:pStyle w:val="paragraph"/>
        <w:ind w:left="165"/>
        <w:jc w:val="both"/>
        <w:textAlignment w:val="baseline"/>
        <w:rPr>
          <w:sz w:val="22"/>
          <w:szCs w:val="22"/>
        </w:rPr>
      </w:pPr>
      <w:r w:rsidRPr="00735537">
        <w:rPr>
          <w:rStyle w:val="eop"/>
          <w:rFonts w:ascii="Arial" w:hAnsi="Arial" w:cs="Arial"/>
          <w:sz w:val="22"/>
          <w:szCs w:val="22"/>
        </w:rPr>
        <w:t> </w:t>
      </w:r>
    </w:p>
    <w:p w14:paraId="3D0A0190"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Las referencias a </w:t>
      </w:r>
      <w:r w:rsidRPr="00735537">
        <w:rPr>
          <w:rStyle w:val="normaltextrun1"/>
          <w:rFonts w:ascii="Arial" w:hAnsi="Arial" w:cs="Arial"/>
          <w:b/>
          <w:bCs/>
          <w:sz w:val="22"/>
          <w:szCs w:val="22"/>
        </w:rPr>
        <w:t>Circular 3/2019</w:t>
      </w:r>
      <w:r w:rsidRPr="00735537">
        <w:rPr>
          <w:rStyle w:val="normaltextrun1"/>
          <w:rFonts w:ascii="Arial" w:hAnsi="Arial" w:cs="Arial"/>
          <w:sz w:val="22"/>
          <w:szCs w:val="22"/>
        </w:rPr>
        <w:t xml:space="preserve"> se entenderán como referidas a</w:t>
      </w:r>
      <w:r w:rsidR="00E511AC">
        <w:rPr>
          <w:rStyle w:val="normaltextrun1"/>
          <w:rFonts w:ascii="Arial" w:hAnsi="Arial" w:cs="Arial"/>
          <w:sz w:val="22"/>
          <w:szCs w:val="22"/>
        </w:rPr>
        <w:t xml:space="preserve"> la</w:t>
      </w:r>
      <w:r w:rsidRPr="00735537">
        <w:rPr>
          <w:rStyle w:val="normaltextrun1"/>
          <w:rFonts w:ascii="Arial" w:hAnsi="Arial" w:cs="Arial"/>
          <w:sz w:val="22"/>
          <w:szCs w:val="22"/>
        </w:rPr>
        <w:t xml:space="preserve"> </w:t>
      </w:r>
      <w:r w:rsidRPr="00735537">
        <w:rPr>
          <w:rStyle w:val="normaltextrun1"/>
          <w:rFonts w:ascii="Arial" w:hAnsi="Arial" w:cs="Arial"/>
          <w:i/>
          <w:iCs/>
          <w:sz w:val="22"/>
          <w:szCs w:val="22"/>
        </w:rPr>
        <w:t>Circular 3/2019, de 20 de noviembre, de la Comisión Nacional de los Mercados y la Competencia, por la que se establecen las metodologías que regulan el funcionamiento del mercado mayorista de electricidad y la gestión de la operación del sistema</w:t>
      </w:r>
      <w:r w:rsidRPr="00735537">
        <w:rPr>
          <w:rStyle w:val="normaltextrun1"/>
          <w:rFonts w:ascii="Arial" w:hAnsi="Arial" w:cs="Arial"/>
          <w:sz w:val="22"/>
          <w:szCs w:val="22"/>
        </w:rPr>
        <w:t>.</w:t>
      </w:r>
      <w:r w:rsidRPr="00735537">
        <w:rPr>
          <w:rStyle w:val="eop"/>
          <w:rFonts w:ascii="Arial" w:hAnsi="Arial" w:cs="Arial"/>
          <w:sz w:val="22"/>
          <w:szCs w:val="22"/>
        </w:rPr>
        <w:t> </w:t>
      </w:r>
    </w:p>
    <w:p w14:paraId="43EAB87F" w14:textId="77777777" w:rsidR="00131A69" w:rsidRPr="00735537" w:rsidRDefault="00131A69" w:rsidP="007B4887">
      <w:pPr>
        <w:pStyle w:val="paragraph"/>
        <w:ind w:left="567"/>
        <w:jc w:val="both"/>
        <w:textAlignment w:val="baseline"/>
        <w:rPr>
          <w:sz w:val="22"/>
          <w:szCs w:val="22"/>
        </w:rPr>
      </w:pPr>
      <w:r w:rsidRPr="00735537">
        <w:rPr>
          <w:rStyle w:val="eop"/>
          <w:rFonts w:ascii="Arial" w:hAnsi="Arial" w:cs="Arial"/>
          <w:sz w:val="22"/>
          <w:szCs w:val="22"/>
        </w:rPr>
        <w:t> </w:t>
      </w:r>
    </w:p>
    <w:p w14:paraId="1EB4A90B"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Las referencias a </w:t>
      </w:r>
      <w:r w:rsidRPr="00735537">
        <w:rPr>
          <w:rStyle w:val="normaltextrun1"/>
          <w:rFonts w:ascii="Arial" w:hAnsi="Arial" w:cs="Arial"/>
          <w:b/>
          <w:bCs/>
          <w:sz w:val="22"/>
          <w:szCs w:val="22"/>
        </w:rPr>
        <w:t xml:space="preserve">Mercado </w:t>
      </w:r>
      <w:r w:rsidRPr="00735537">
        <w:rPr>
          <w:rStyle w:val="normaltextrun1"/>
          <w:rFonts w:ascii="Arial" w:hAnsi="Arial" w:cs="Arial"/>
          <w:sz w:val="22"/>
          <w:szCs w:val="22"/>
        </w:rPr>
        <w:t xml:space="preserve">se entenderán como referidas al «Mercado mayorista de electricidad» definido en el artículo 1 de la Circular 3/2019 como </w:t>
      </w:r>
      <w:r w:rsidR="000268C3" w:rsidRPr="00735537">
        <w:rPr>
          <w:rStyle w:val="normaltextrun1"/>
          <w:rFonts w:ascii="Arial" w:hAnsi="Arial" w:cs="Arial"/>
          <w:sz w:val="22"/>
          <w:szCs w:val="22"/>
        </w:rPr>
        <w:t>«</w:t>
      </w:r>
      <w:r w:rsidRPr="00735537">
        <w:rPr>
          <w:rStyle w:val="normaltextrun1"/>
          <w:rFonts w:ascii="Arial" w:hAnsi="Arial" w:cs="Arial"/>
          <w:sz w:val="22"/>
          <w:szCs w:val="22"/>
        </w:rPr>
        <w:t>el integrado por el conjunto de transacciones comerciales de compra y venta de energía y de otros servicios relacionados con el suministro de energía eléctrica</w:t>
      </w:r>
      <w:r w:rsidR="000268C3" w:rsidRPr="00735537">
        <w:rPr>
          <w:rStyle w:val="normaltextrun1"/>
          <w:rFonts w:ascii="Arial" w:hAnsi="Arial" w:cs="Arial"/>
          <w:sz w:val="22"/>
          <w:szCs w:val="22"/>
        </w:rPr>
        <w:t>»</w:t>
      </w:r>
      <w:r w:rsidRPr="00735537">
        <w:rPr>
          <w:rStyle w:val="normaltextrun1"/>
          <w:rFonts w:ascii="Arial" w:hAnsi="Arial" w:cs="Arial"/>
          <w:sz w:val="22"/>
          <w:szCs w:val="22"/>
        </w:rPr>
        <w:t>. </w:t>
      </w:r>
      <w:r w:rsidRPr="00735537">
        <w:rPr>
          <w:rStyle w:val="eop"/>
          <w:rFonts w:ascii="Arial" w:hAnsi="Arial" w:cs="Arial"/>
          <w:sz w:val="22"/>
          <w:szCs w:val="22"/>
        </w:rPr>
        <w:t> </w:t>
      </w:r>
    </w:p>
    <w:p w14:paraId="13C5DAB9"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De acuerdo con establecido en la </w:t>
      </w:r>
      <w:r w:rsidRPr="000268C3">
        <w:rPr>
          <w:rStyle w:val="normaltextrun1"/>
          <w:rFonts w:ascii="Arial" w:hAnsi="Arial" w:cs="Arial"/>
          <w:i/>
          <w:sz w:val="22"/>
          <w:szCs w:val="22"/>
        </w:rPr>
        <w:t xml:space="preserve">Ley 24/2013, de 26 de diciembre, del </w:t>
      </w:r>
      <w:r w:rsidR="000268C3" w:rsidRPr="000268C3">
        <w:rPr>
          <w:rStyle w:val="normaltextrun1"/>
          <w:rFonts w:ascii="Arial" w:hAnsi="Arial" w:cs="Arial"/>
          <w:i/>
          <w:sz w:val="22"/>
          <w:szCs w:val="22"/>
        </w:rPr>
        <w:t>S</w:t>
      </w:r>
      <w:r w:rsidRPr="000268C3">
        <w:rPr>
          <w:rStyle w:val="normaltextrun1"/>
          <w:rFonts w:ascii="Arial" w:hAnsi="Arial" w:cs="Arial"/>
          <w:i/>
          <w:sz w:val="22"/>
          <w:szCs w:val="22"/>
        </w:rPr>
        <w:t xml:space="preserve">ector </w:t>
      </w:r>
      <w:r w:rsidR="000268C3" w:rsidRPr="000268C3">
        <w:rPr>
          <w:rStyle w:val="normaltextrun1"/>
          <w:rFonts w:ascii="Arial" w:hAnsi="Arial" w:cs="Arial"/>
          <w:i/>
          <w:sz w:val="22"/>
          <w:szCs w:val="22"/>
        </w:rPr>
        <w:t>E</w:t>
      </w:r>
      <w:r w:rsidRPr="000268C3">
        <w:rPr>
          <w:rStyle w:val="normaltextrun1"/>
          <w:rFonts w:ascii="Arial" w:hAnsi="Arial" w:cs="Arial"/>
          <w:i/>
          <w:sz w:val="22"/>
          <w:szCs w:val="22"/>
        </w:rPr>
        <w:t>léctrico</w:t>
      </w:r>
      <w:r w:rsidRPr="00735537">
        <w:rPr>
          <w:rStyle w:val="normaltextrun1"/>
          <w:rFonts w:ascii="Arial" w:hAnsi="Arial" w:cs="Arial"/>
          <w:sz w:val="22"/>
          <w:szCs w:val="22"/>
        </w:rPr>
        <w:t xml:space="preserve">, y en el </w:t>
      </w:r>
      <w:r w:rsidRPr="000268C3">
        <w:rPr>
          <w:rStyle w:val="normaltextrun1"/>
          <w:rFonts w:ascii="Arial" w:hAnsi="Arial" w:cs="Arial"/>
          <w:i/>
          <w:sz w:val="22"/>
          <w:szCs w:val="22"/>
        </w:rPr>
        <w:t>Reglamento (UE) 2017/2195, de la Comisión, de 23 de noviembre de 2017, por el que se establece una directriz sobre el balance eléctrico</w:t>
      </w:r>
      <w:r w:rsidRPr="00735537">
        <w:rPr>
          <w:rStyle w:val="normaltextrun1"/>
          <w:rFonts w:ascii="Arial" w:hAnsi="Arial" w:cs="Arial"/>
          <w:sz w:val="22"/>
          <w:szCs w:val="22"/>
        </w:rPr>
        <w:t xml:space="preserve">, el mercado mayorista de electricidad se estructura en mercados a plazo, organizados y no organizados, mercado diario, mercado </w:t>
      </w:r>
      <w:r w:rsidRPr="00735537">
        <w:rPr>
          <w:rStyle w:val="spellingerror"/>
          <w:rFonts w:ascii="Arial" w:hAnsi="Arial" w:cs="Arial"/>
          <w:sz w:val="22"/>
          <w:szCs w:val="22"/>
        </w:rPr>
        <w:t>intradiario</w:t>
      </w:r>
      <w:r w:rsidRPr="00735537">
        <w:rPr>
          <w:rStyle w:val="normaltextrun1"/>
          <w:rFonts w:ascii="Arial" w:hAnsi="Arial" w:cs="Arial"/>
          <w:sz w:val="22"/>
          <w:szCs w:val="22"/>
        </w:rPr>
        <w:t>, mercado de ajuste, entendidos estos como los servicios de no frecuencia y servicios de balance del sistema, necesarios para garantizar un suministro adecuado al consumidor, incluyendo la resolución de restricciones técnicas”.</w:t>
      </w:r>
      <w:r w:rsidRPr="00735537">
        <w:rPr>
          <w:rStyle w:val="eop"/>
          <w:rFonts w:ascii="Arial" w:hAnsi="Arial" w:cs="Arial"/>
          <w:sz w:val="22"/>
          <w:szCs w:val="22"/>
        </w:rPr>
        <w:t> </w:t>
      </w:r>
    </w:p>
    <w:p w14:paraId="2864A8E0" w14:textId="77777777" w:rsidR="000268C3" w:rsidRDefault="000268C3" w:rsidP="007B4887">
      <w:pPr>
        <w:pStyle w:val="paragraph"/>
        <w:ind w:left="567"/>
        <w:jc w:val="both"/>
        <w:textAlignment w:val="baseline"/>
        <w:rPr>
          <w:rStyle w:val="eop"/>
          <w:rFonts w:ascii="Arial" w:hAnsi="Arial" w:cs="Arial"/>
          <w:sz w:val="22"/>
          <w:szCs w:val="22"/>
        </w:rPr>
      </w:pPr>
    </w:p>
    <w:p w14:paraId="38AF5FA9" w14:textId="77777777" w:rsidR="000268C3" w:rsidRPr="008F03E4" w:rsidRDefault="000268C3" w:rsidP="000268C3">
      <w:pPr>
        <w:pStyle w:val="paragraph"/>
        <w:ind w:left="567"/>
        <w:jc w:val="both"/>
        <w:textAlignment w:val="baseline"/>
        <w:rPr>
          <w:sz w:val="22"/>
          <w:szCs w:val="22"/>
        </w:rPr>
      </w:pPr>
      <w:r w:rsidRPr="008F03E4">
        <w:rPr>
          <w:rStyle w:val="normaltextrun1"/>
          <w:rFonts w:ascii="Arial" w:hAnsi="Arial" w:cs="Arial"/>
          <w:sz w:val="22"/>
          <w:szCs w:val="22"/>
        </w:rPr>
        <w:t xml:space="preserve">Las referencias a </w:t>
      </w:r>
      <w:r w:rsidRPr="000268C3">
        <w:rPr>
          <w:rStyle w:val="normaltextrun1"/>
          <w:rFonts w:ascii="Arial" w:hAnsi="Arial" w:cs="Arial"/>
          <w:b/>
          <w:sz w:val="22"/>
          <w:szCs w:val="22"/>
        </w:rPr>
        <w:t>Ministerio</w:t>
      </w:r>
      <w:r w:rsidRPr="008F03E4">
        <w:rPr>
          <w:rStyle w:val="normaltextrun1"/>
          <w:rFonts w:ascii="Arial" w:hAnsi="Arial" w:cs="Arial"/>
          <w:sz w:val="22"/>
          <w:szCs w:val="22"/>
        </w:rPr>
        <w:t xml:space="preserve"> en este procedimiento se </w:t>
      </w:r>
      <w:r>
        <w:rPr>
          <w:rStyle w:val="normaltextrun1"/>
          <w:rFonts w:ascii="Arial" w:hAnsi="Arial" w:cs="Arial"/>
          <w:sz w:val="22"/>
          <w:szCs w:val="22"/>
        </w:rPr>
        <w:t>entenderán como referidas</w:t>
      </w:r>
      <w:r w:rsidRPr="008F03E4">
        <w:rPr>
          <w:rStyle w:val="normaltextrun1"/>
          <w:rFonts w:ascii="Arial" w:hAnsi="Arial" w:cs="Arial"/>
          <w:sz w:val="22"/>
          <w:szCs w:val="22"/>
        </w:rPr>
        <w:t xml:space="preserve"> al Ministerio para la Transición Ecológica y Reto Demográfico, o al que cada momento ostente la competencia en materia de energía.</w:t>
      </w:r>
      <w:r w:rsidRPr="008F03E4">
        <w:rPr>
          <w:rStyle w:val="eop"/>
          <w:rFonts w:ascii="Arial" w:hAnsi="Arial" w:cs="Arial"/>
          <w:sz w:val="22"/>
          <w:szCs w:val="22"/>
        </w:rPr>
        <w:t> </w:t>
      </w:r>
    </w:p>
    <w:p w14:paraId="3AF59868" w14:textId="77777777" w:rsidR="000268C3" w:rsidRPr="008F03E4" w:rsidRDefault="000268C3" w:rsidP="000268C3">
      <w:pPr>
        <w:pStyle w:val="paragraph"/>
        <w:ind w:left="567"/>
        <w:jc w:val="both"/>
        <w:textAlignment w:val="baseline"/>
        <w:rPr>
          <w:sz w:val="22"/>
          <w:szCs w:val="22"/>
        </w:rPr>
      </w:pPr>
      <w:r w:rsidRPr="008F03E4">
        <w:rPr>
          <w:rStyle w:val="eop"/>
          <w:rFonts w:ascii="Arial" w:hAnsi="Arial" w:cs="Arial"/>
          <w:sz w:val="22"/>
          <w:szCs w:val="22"/>
        </w:rPr>
        <w:t> </w:t>
      </w:r>
    </w:p>
    <w:p w14:paraId="7AE4A897" w14:textId="77777777" w:rsidR="000268C3" w:rsidRPr="008F03E4" w:rsidRDefault="000268C3" w:rsidP="000268C3">
      <w:pPr>
        <w:pStyle w:val="paragraph"/>
        <w:ind w:left="567"/>
        <w:jc w:val="both"/>
        <w:textAlignment w:val="baseline"/>
        <w:rPr>
          <w:sz w:val="22"/>
          <w:szCs w:val="22"/>
        </w:rPr>
      </w:pPr>
      <w:r w:rsidRPr="008F03E4">
        <w:rPr>
          <w:rStyle w:val="normaltextrun1"/>
          <w:rFonts w:ascii="Arial" w:hAnsi="Arial" w:cs="Arial"/>
          <w:sz w:val="22"/>
          <w:szCs w:val="22"/>
        </w:rPr>
        <w:t xml:space="preserve">Las referencias a </w:t>
      </w:r>
      <w:r w:rsidRPr="000268C3">
        <w:rPr>
          <w:rStyle w:val="normaltextrun1"/>
          <w:rFonts w:ascii="Arial" w:hAnsi="Arial" w:cs="Arial"/>
          <w:b/>
          <w:sz w:val="22"/>
          <w:szCs w:val="22"/>
        </w:rPr>
        <w:t>CNMC</w:t>
      </w:r>
      <w:r w:rsidRPr="008F03E4">
        <w:rPr>
          <w:rStyle w:val="normaltextrun1"/>
          <w:rFonts w:ascii="Arial" w:hAnsi="Arial" w:cs="Arial"/>
          <w:sz w:val="22"/>
          <w:szCs w:val="22"/>
        </w:rPr>
        <w:t xml:space="preserve"> en este procedimiento se </w:t>
      </w:r>
      <w:r>
        <w:rPr>
          <w:rStyle w:val="normaltextrun1"/>
          <w:rFonts w:ascii="Arial" w:hAnsi="Arial" w:cs="Arial"/>
          <w:sz w:val="22"/>
          <w:szCs w:val="22"/>
        </w:rPr>
        <w:t>entenderán como referidas</w:t>
      </w:r>
      <w:r w:rsidRPr="008F03E4">
        <w:rPr>
          <w:rStyle w:val="normaltextrun1"/>
          <w:rFonts w:ascii="Arial" w:hAnsi="Arial" w:cs="Arial"/>
          <w:sz w:val="22"/>
          <w:szCs w:val="22"/>
        </w:rPr>
        <w:t xml:space="preserve"> a la Comisión Nacional de </w:t>
      </w:r>
      <w:r>
        <w:rPr>
          <w:rStyle w:val="normaltextrun1"/>
          <w:rFonts w:ascii="Arial" w:hAnsi="Arial" w:cs="Arial"/>
          <w:sz w:val="22"/>
          <w:szCs w:val="22"/>
        </w:rPr>
        <w:t xml:space="preserve">los </w:t>
      </w:r>
      <w:r w:rsidRPr="008F03E4">
        <w:rPr>
          <w:rStyle w:val="normaltextrun1"/>
          <w:rFonts w:ascii="Arial" w:hAnsi="Arial" w:cs="Arial"/>
          <w:sz w:val="22"/>
          <w:szCs w:val="22"/>
        </w:rPr>
        <w:t>Mercados y</w:t>
      </w:r>
      <w:r>
        <w:rPr>
          <w:rStyle w:val="normaltextrun1"/>
          <w:rFonts w:ascii="Arial" w:hAnsi="Arial" w:cs="Arial"/>
          <w:sz w:val="22"/>
          <w:szCs w:val="22"/>
        </w:rPr>
        <w:t xml:space="preserve"> de la</w:t>
      </w:r>
      <w:r w:rsidRPr="008F03E4">
        <w:rPr>
          <w:rStyle w:val="normaltextrun1"/>
          <w:rFonts w:ascii="Arial" w:hAnsi="Arial" w:cs="Arial"/>
          <w:sz w:val="22"/>
          <w:szCs w:val="22"/>
        </w:rPr>
        <w:t xml:space="preserve"> Competencia.</w:t>
      </w:r>
      <w:r w:rsidRPr="008F03E4">
        <w:rPr>
          <w:rStyle w:val="eop"/>
          <w:rFonts w:ascii="Arial" w:hAnsi="Arial" w:cs="Arial"/>
          <w:sz w:val="22"/>
          <w:szCs w:val="22"/>
        </w:rPr>
        <w:t> </w:t>
      </w:r>
    </w:p>
    <w:p w14:paraId="3124AEC1" w14:textId="77777777" w:rsidR="000268C3" w:rsidRPr="008F03E4" w:rsidRDefault="000268C3" w:rsidP="000268C3">
      <w:pPr>
        <w:pStyle w:val="paragraph"/>
        <w:ind w:left="567"/>
        <w:jc w:val="both"/>
        <w:textAlignment w:val="baseline"/>
        <w:rPr>
          <w:sz w:val="22"/>
          <w:szCs w:val="22"/>
        </w:rPr>
      </w:pPr>
    </w:p>
    <w:p w14:paraId="6750EC5D" w14:textId="77777777" w:rsidR="000268C3" w:rsidRPr="00003567" w:rsidRDefault="000268C3" w:rsidP="000268C3">
      <w:pPr>
        <w:spacing w:afterLines="100" w:after="240"/>
        <w:ind w:left="567"/>
        <w:jc w:val="both"/>
        <w:rPr>
          <w:rFonts w:cs="Arial"/>
          <w:szCs w:val="22"/>
        </w:rPr>
      </w:pPr>
      <w:r w:rsidRPr="008F03E4">
        <w:rPr>
          <w:rFonts w:cs="Arial"/>
          <w:szCs w:val="22"/>
        </w:rPr>
        <w:t xml:space="preserve">Las referencias a </w:t>
      </w:r>
      <w:r w:rsidRPr="000268C3">
        <w:rPr>
          <w:rFonts w:cs="Arial"/>
          <w:b/>
          <w:szCs w:val="22"/>
        </w:rPr>
        <w:t>Condiciones del Balance</w:t>
      </w:r>
      <w:r w:rsidRPr="008F03E4">
        <w:rPr>
          <w:rFonts w:cs="Arial"/>
          <w:szCs w:val="22"/>
        </w:rPr>
        <w:t xml:space="preserve"> </w:t>
      </w:r>
      <w:r w:rsidRPr="008F03E4">
        <w:rPr>
          <w:rStyle w:val="normaltextrun1"/>
          <w:rFonts w:cs="Arial"/>
          <w:szCs w:val="22"/>
        </w:rPr>
        <w:t xml:space="preserve">se </w:t>
      </w:r>
      <w:r>
        <w:rPr>
          <w:rStyle w:val="normaltextrun1"/>
          <w:rFonts w:cs="Arial"/>
          <w:szCs w:val="22"/>
        </w:rPr>
        <w:t>entenderán como referidas</w:t>
      </w:r>
      <w:r w:rsidRPr="008F03E4">
        <w:rPr>
          <w:rStyle w:val="normaltextrun1"/>
          <w:rFonts w:cs="Arial"/>
          <w:szCs w:val="22"/>
        </w:rPr>
        <w:t xml:space="preserve"> </w:t>
      </w:r>
      <w:r w:rsidRPr="008F03E4">
        <w:rPr>
          <w:rFonts w:cs="Arial"/>
          <w:szCs w:val="22"/>
        </w:rPr>
        <w:t xml:space="preserve">a las </w:t>
      </w:r>
      <w:r w:rsidRPr="008F03E4">
        <w:rPr>
          <w:rFonts w:cs="Arial"/>
          <w:i/>
          <w:szCs w:val="22"/>
        </w:rPr>
        <w:t>Condiciones relativas al balance para los proveedores de</w:t>
      </w:r>
      <w:r w:rsidRPr="00735537">
        <w:rPr>
          <w:rFonts w:cs="Arial"/>
          <w:i/>
          <w:szCs w:val="22"/>
        </w:rPr>
        <w:t xml:space="preserve"> servicios de balance y los sujetos de liquidación responsables del ba</w:t>
      </w:r>
      <w:r w:rsidRPr="00754A5C">
        <w:rPr>
          <w:rFonts w:cs="Arial"/>
          <w:i/>
          <w:szCs w:val="22"/>
        </w:rPr>
        <w:t>lance en el sistema eléctrico peninsular español</w:t>
      </w:r>
      <w:r>
        <w:rPr>
          <w:rFonts w:cs="Arial"/>
          <w:szCs w:val="22"/>
        </w:rPr>
        <w:t xml:space="preserve"> </w:t>
      </w:r>
      <w:r w:rsidRPr="00003567">
        <w:rPr>
          <w:rFonts w:cs="Arial"/>
          <w:szCs w:val="22"/>
        </w:rPr>
        <w:t>aprobadas por la Comisión Nacional de los Mercados y la Competencia.</w:t>
      </w:r>
    </w:p>
    <w:p w14:paraId="2688AC37" w14:textId="77777777" w:rsidR="00131A69" w:rsidRPr="00A05F62" w:rsidRDefault="000268C3" w:rsidP="00A05F62">
      <w:pPr>
        <w:spacing w:afterLines="100" w:after="240"/>
        <w:ind w:left="567"/>
        <w:jc w:val="both"/>
        <w:rPr>
          <w:rFonts w:cs="Arial"/>
          <w:szCs w:val="22"/>
        </w:rPr>
      </w:pPr>
      <w:r w:rsidRPr="00003567">
        <w:rPr>
          <w:rFonts w:cs="Arial"/>
          <w:szCs w:val="22"/>
        </w:rPr>
        <w:t xml:space="preserve">Las referencias a </w:t>
      </w:r>
      <w:r w:rsidRPr="000268C3">
        <w:rPr>
          <w:rFonts w:cs="Arial"/>
          <w:b/>
          <w:szCs w:val="22"/>
        </w:rPr>
        <w:t>Reglamento EB</w:t>
      </w:r>
      <w:r w:rsidRPr="00003567">
        <w:rPr>
          <w:rFonts w:cs="Arial"/>
          <w:szCs w:val="22"/>
        </w:rPr>
        <w:t xml:space="preserve"> en este procedimiento </w:t>
      </w:r>
      <w:r w:rsidRPr="008F03E4">
        <w:rPr>
          <w:rStyle w:val="normaltextrun1"/>
          <w:rFonts w:cs="Arial"/>
          <w:szCs w:val="22"/>
        </w:rPr>
        <w:t xml:space="preserve">se </w:t>
      </w:r>
      <w:r>
        <w:rPr>
          <w:rStyle w:val="normaltextrun1"/>
          <w:rFonts w:cs="Arial"/>
          <w:szCs w:val="22"/>
        </w:rPr>
        <w:t>entenderán como referidas</w:t>
      </w:r>
      <w:r w:rsidRPr="008F03E4">
        <w:rPr>
          <w:rStyle w:val="normaltextrun1"/>
          <w:rFonts w:cs="Arial"/>
          <w:szCs w:val="22"/>
        </w:rPr>
        <w:t xml:space="preserve"> </w:t>
      </w:r>
      <w:r w:rsidRPr="00003567">
        <w:rPr>
          <w:rFonts w:cs="Arial"/>
          <w:szCs w:val="22"/>
        </w:rPr>
        <w:t xml:space="preserve">al </w:t>
      </w:r>
      <w:r w:rsidRPr="000268C3">
        <w:rPr>
          <w:rFonts w:cs="Arial"/>
          <w:i/>
          <w:szCs w:val="22"/>
        </w:rPr>
        <w:t>Reglamento (UE) 2017/2195 por el que se establece una directriz sobre el balance eléctrico.</w:t>
      </w:r>
    </w:p>
    <w:p w14:paraId="64437A31" w14:textId="77777777" w:rsidR="00131A69" w:rsidRPr="00735537" w:rsidRDefault="00131A69" w:rsidP="007B4887">
      <w:pPr>
        <w:pStyle w:val="paragraph"/>
        <w:ind w:left="567"/>
        <w:jc w:val="both"/>
        <w:textAlignment w:val="baseline"/>
        <w:rPr>
          <w:sz w:val="22"/>
          <w:szCs w:val="22"/>
        </w:rPr>
      </w:pPr>
      <w:r w:rsidRPr="00735537">
        <w:rPr>
          <w:rStyle w:val="normaltextrun1"/>
          <w:rFonts w:ascii="Arial" w:hAnsi="Arial" w:cs="Arial"/>
          <w:sz w:val="22"/>
          <w:szCs w:val="22"/>
        </w:rPr>
        <w:t xml:space="preserve">«Participante en el mercado»: persona física o jurídica que está generando, comprando o vendiendo electricidad, que participa en la agregación o que es un gestor de la participación activa de la demanda o servicios de almacenamiento de energía, incluida la emisión de ordenes de negociación, en uno o varios de los mercados de la electricidad, </w:t>
      </w:r>
      <w:r w:rsidRPr="00735537">
        <w:rPr>
          <w:rStyle w:val="normaltextrun1"/>
          <w:rFonts w:ascii="Arial" w:hAnsi="Arial" w:cs="Arial"/>
          <w:sz w:val="22"/>
          <w:szCs w:val="22"/>
        </w:rPr>
        <w:lastRenderedPageBreak/>
        <w:t>entre ellos los mercados de la energía de balance.  Definición 25) del artículo 2 del Reglamento (UE) 2019/943.</w:t>
      </w:r>
      <w:r w:rsidRPr="00735537">
        <w:rPr>
          <w:rStyle w:val="eop"/>
          <w:rFonts w:ascii="Arial" w:hAnsi="Arial" w:cs="Arial"/>
          <w:sz w:val="22"/>
          <w:szCs w:val="22"/>
        </w:rPr>
        <w:t> </w:t>
      </w:r>
    </w:p>
    <w:p w14:paraId="0BB39D32" w14:textId="77777777" w:rsidR="00131A69" w:rsidRPr="00735537" w:rsidRDefault="00131A69" w:rsidP="007B4887">
      <w:pPr>
        <w:pStyle w:val="paragraph"/>
        <w:ind w:left="567"/>
        <w:jc w:val="both"/>
        <w:textAlignment w:val="baseline"/>
        <w:rPr>
          <w:sz w:val="22"/>
          <w:szCs w:val="22"/>
        </w:rPr>
      </w:pPr>
      <w:r w:rsidRPr="00735537">
        <w:rPr>
          <w:rStyle w:val="eop"/>
          <w:rFonts w:ascii="Arial" w:hAnsi="Arial" w:cs="Arial"/>
          <w:sz w:val="22"/>
          <w:szCs w:val="22"/>
        </w:rPr>
        <w:t> </w:t>
      </w:r>
    </w:p>
    <w:p w14:paraId="04A23027" w14:textId="77777777" w:rsidR="00131A69" w:rsidRPr="00735537" w:rsidRDefault="00131A69" w:rsidP="007B4887">
      <w:pPr>
        <w:pStyle w:val="paragraph"/>
        <w:ind w:left="567"/>
        <w:jc w:val="both"/>
        <w:textAlignment w:val="baseline"/>
        <w:rPr>
          <w:sz w:val="22"/>
          <w:szCs w:val="22"/>
        </w:rPr>
      </w:pPr>
      <w:r w:rsidRPr="00735537">
        <w:rPr>
          <w:rStyle w:val="eop"/>
          <w:rFonts w:ascii="Arial" w:hAnsi="Arial" w:cs="Arial"/>
          <w:sz w:val="22"/>
          <w:szCs w:val="22"/>
        </w:rPr>
        <w:t> </w:t>
      </w:r>
    </w:p>
    <w:p w14:paraId="5D1E095B" w14:textId="77777777" w:rsidR="00131A69" w:rsidRPr="008F03E4" w:rsidRDefault="00131A69" w:rsidP="007B4887">
      <w:pPr>
        <w:pStyle w:val="paragraph"/>
        <w:ind w:left="567"/>
        <w:jc w:val="both"/>
        <w:textAlignment w:val="baseline"/>
        <w:rPr>
          <w:rStyle w:val="eop"/>
          <w:rFonts w:ascii="Arial" w:hAnsi="Arial" w:cs="Arial"/>
          <w:sz w:val="22"/>
          <w:szCs w:val="22"/>
        </w:rPr>
      </w:pPr>
      <w:r w:rsidRPr="008F03E4">
        <w:rPr>
          <w:rStyle w:val="normaltextrun1"/>
          <w:rFonts w:ascii="Arial" w:hAnsi="Arial" w:cs="Arial"/>
          <w:sz w:val="22"/>
          <w:szCs w:val="22"/>
        </w:rPr>
        <w:t>«Sujeto de liquidación responsable del balance</w:t>
      </w:r>
      <w:r w:rsidR="008F4C1A" w:rsidRPr="008F03E4">
        <w:rPr>
          <w:rStyle w:val="normaltextrun1"/>
          <w:rFonts w:ascii="Arial" w:hAnsi="Arial" w:cs="Arial"/>
          <w:sz w:val="22"/>
          <w:szCs w:val="22"/>
        </w:rPr>
        <w:t xml:space="preserve"> </w:t>
      </w:r>
      <w:r w:rsidR="008F4C1A">
        <w:rPr>
          <w:rStyle w:val="normaltextrun1"/>
          <w:rFonts w:ascii="Arial" w:hAnsi="Arial" w:cs="Arial"/>
          <w:sz w:val="22"/>
          <w:szCs w:val="22"/>
        </w:rPr>
        <w:t>(</w:t>
      </w:r>
      <w:r w:rsidR="008F4C1A" w:rsidRPr="008F03E4">
        <w:rPr>
          <w:rStyle w:val="normaltextrun1"/>
          <w:rFonts w:ascii="Arial" w:hAnsi="Arial" w:cs="Arial"/>
          <w:sz w:val="22"/>
          <w:szCs w:val="22"/>
        </w:rPr>
        <w:t>BRP por sus siglas en ingl</w:t>
      </w:r>
      <w:r w:rsidR="008F4C1A">
        <w:rPr>
          <w:rStyle w:val="normaltextrun1"/>
          <w:rFonts w:ascii="Arial" w:hAnsi="Arial" w:cs="Arial"/>
          <w:sz w:val="22"/>
          <w:szCs w:val="22"/>
        </w:rPr>
        <w:t>é</w:t>
      </w:r>
      <w:r w:rsidR="008F4C1A" w:rsidRPr="008F03E4">
        <w:rPr>
          <w:rStyle w:val="normaltextrun1"/>
          <w:rFonts w:ascii="Arial" w:hAnsi="Arial" w:cs="Arial"/>
          <w:sz w:val="22"/>
          <w:szCs w:val="22"/>
        </w:rPr>
        <w:t>s</w:t>
      </w:r>
      <w:r w:rsidR="008F4C1A">
        <w:rPr>
          <w:rStyle w:val="normaltextrun1"/>
          <w:rFonts w:ascii="Arial" w:hAnsi="Arial" w:cs="Arial"/>
          <w:sz w:val="22"/>
          <w:szCs w:val="22"/>
        </w:rPr>
        <w:t>)</w:t>
      </w:r>
      <w:r w:rsidRPr="008F03E4">
        <w:rPr>
          <w:rStyle w:val="normaltextrun1"/>
          <w:rFonts w:ascii="Arial" w:hAnsi="Arial" w:cs="Arial"/>
          <w:sz w:val="22"/>
          <w:szCs w:val="22"/>
        </w:rPr>
        <w:t>»: participante en el mercado, o su representante elegido, responsable de sus desvíos en el mercado de la electricidad. Definición 14) del artículo 2 del Reglamento (UE) 2019/943.</w:t>
      </w:r>
      <w:r w:rsidRPr="008F03E4">
        <w:rPr>
          <w:rStyle w:val="eop"/>
          <w:rFonts w:ascii="Arial" w:hAnsi="Arial" w:cs="Arial"/>
          <w:sz w:val="22"/>
          <w:szCs w:val="22"/>
        </w:rPr>
        <w:t> </w:t>
      </w:r>
    </w:p>
    <w:p w14:paraId="6459C2F2" w14:textId="77777777" w:rsidR="00131A69" w:rsidRPr="008F03E4" w:rsidRDefault="00131A69" w:rsidP="007B4887">
      <w:pPr>
        <w:pStyle w:val="paragraph"/>
        <w:ind w:left="567"/>
        <w:jc w:val="both"/>
        <w:textAlignment w:val="baseline"/>
        <w:rPr>
          <w:sz w:val="22"/>
          <w:szCs w:val="22"/>
        </w:rPr>
      </w:pPr>
      <w:r w:rsidRPr="008F03E4">
        <w:rPr>
          <w:rStyle w:val="eop"/>
          <w:rFonts w:ascii="Arial" w:hAnsi="Arial" w:cs="Arial"/>
          <w:sz w:val="22"/>
          <w:szCs w:val="22"/>
        </w:rPr>
        <w:t> </w:t>
      </w:r>
    </w:p>
    <w:p w14:paraId="6298A46A" w14:textId="77777777" w:rsidR="00131A69" w:rsidRPr="008F03E4" w:rsidRDefault="00131A69" w:rsidP="007B4887">
      <w:pPr>
        <w:pStyle w:val="paragraph"/>
        <w:ind w:left="567"/>
        <w:jc w:val="both"/>
        <w:textAlignment w:val="baseline"/>
        <w:rPr>
          <w:sz w:val="22"/>
          <w:szCs w:val="22"/>
        </w:rPr>
      </w:pPr>
      <w:r w:rsidRPr="008F03E4">
        <w:rPr>
          <w:rStyle w:val="normaltextrun1"/>
          <w:rFonts w:ascii="Arial" w:hAnsi="Arial" w:cs="Arial"/>
          <w:sz w:val="22"/>
          <w:szCs w:val="22"/>
        </w:rPr>
        <w:t>«Responsabilidad en materia de balance»: todos los participantes del mercado serán responsables de los desvíos que causen en el sistema («responsabilidad de balance»). A tal fin, los participantes del mercado serán sujetos de liquidación responsables del balance o delegarán contractualmente su responsabilidad en un sujeto de liquidación responsable del balance de su elección. Cada sujeto de liquidación responsable del balance responderá financieramente de los desvíos y se esforzará por lograr el equilibrio o por contribuir a que el sistema eléctrico esté en equilibrio.  Artículo 5 del Reglamento (UE) 2019/943.</w:t>
      </w:r>
      <w:r w:rsidRPr="008F03E4">
        <w:rPr>
          <w:rStyle w:val="eop"/>
          <w:rFonts w:ascii="Arial" w:hAnsi="Arial" w:cs="Arial"/>
          <w:sz w:val="22"/>
          <w:szCs w:val="22"/>
        </w:rPr>
        <w:t> </w:t>
      </w:r>
    </w:p>
    <w:p w14:paraId="14E862EF" w14:textId="77777777" w:rsidR="00131A69" w:rsidRPr="008F03E4" w:rsidRDefault="00131A69" w:rsidP="007B4887">
      <w:pPr>
        <w:pStyle w:val="paragraph"/>
        <w:ind w:left="567"/>
        <w:jc w:val="both"/>
        <w:textAlignment w:val="baseline"/>
        <w:rPr>
          <w:rStyle w:val="eop"/>
          <w:rFonts w:ascii="Arial" w:hAnsi="Arial" w:cs="Arial"/>
          <w:sz w:val="22"/>
          <w:szCs w:val="22"/>
        </w:rPr>
      </w:pPr>
      <w:r w:rsidRPr="008F03E4">
        <w:rPr>
          <w:rStyle w:val="eop"/>
          <w:rFonts w:ascii="Arial" w:hAnsi="Arial" w:cs="Arial"/>
          <w:sz w:val="22"/>
          <w:szCs w:val="22"/>
        </w:rPr>
        <w:t> </w:t>
      </w:r>
    </w:p>
    <w:p w14:paraId="322817EF" w14:textId="77777777" w:rsidR="008F03E4" w:rsidRPr="008F03E4" w:rsidRDefault="008F03E4" w:rsidP="007B4887">
      <w:pPr>
        <w:pStyle w:val="paragraph"/>
        <w:ind w:left="567"/>
        <w:jc w:val="both"/>
        <w:textAlignment w:val="baseline"/>
        <w:rPr>
          <w:rStyle w:val="normaltextrun1"/>
          <w:rFonts w:ascii="Arial" w:hAnsi="Arial" w:cs="Arial"/>
          <w:color w:val="D13438"/>
          <w:sz w:val="22"/>
          <w:szCs w:val="22"/>
          <w:u w:val="single"/>
        </w:rPr>
      </w:pPr>
      <w:r w:rsidRPr="008F03E4">
        <w:rPr>
          <w:rStyle w:val="normaltextrun1"/>
          <w:rFonts w:ascii="Arial" w:hAnsi="Arial" w:cs="Arial"/>
          <w:sz w:val="22"/>
          <w:szCs w:val="22"/>
        </w:rPr>
        <w:t>«</w:t>
      </w:r>
      <w:r w:rsidRPr="00AF0BEA">
        <w:rPr>
          <w:rStyle w:val="normaltextrun1"/>
          <w:rFonts w:ascii="Arial" w:hAnsi="Arial" w:cs="Arial"/>
          <w:sz w:val="22"/>
          <w:szCs w:val="22"/>
        </w:rPr>
        <w:t>Proveedor de servicios de balance (BSP, por sus siglas en inglés)»: participante en el mercado que suministra energía de balance y/o reserva de balance a los TSO, tal como se define en el punto (12) del artículo 2 del Reglamento (UE) 2019/943</w:t>
      </w:r>
      <w:r w:rsidR="00E511AC">
        <w:rPr>
          <w:rStyle w:val="normaltextrun1"/>
          <w:rFonts w:ascii="Arial" w:hAnsi="Arial" w:cs="Arial"/>
          <w:sz w:val="22"/>
          <w:szCs w:val="22"/>
        </w:rPr>
        <w:t>.</w:t>
      </w:r>
      <w:r w:rsidRPr="00AF0BEA">
        <w:rPr>
          <w:rStyle w:val="normaltextrun1"/>
          <w:rFonts w:ascii="Arial" w:hAnsi="Arial" w:cs="Arial"/>
          <w:sz w:val="22"/>
          <w:szCs w:val="22"/>
        </w:rPr>
        <w:t>.</w:t>
      </w:r>
      <w:r w:rsidRPr="008F03E4">
        <w:rPr>
          <w:rStyle w:val="normaltextrun1"/>
          <w:rFonts w:ascii="Arial" w:hAnsi="Arial" w:cs="Arial"/>
          <w:color w:val="D13438"/>
          <w:sz w:val="22"/>
          <w:szCs w:val="22"/>
          <w:u w:val="single"/>
        </w:rPr>
        <w:t> </w:t>
      </w:r>
    </w:p>
    <w:p w14:paraId="472AECA3" w14:textId="77777777" w:rsidR="008F03E4" w:rsidRPr="008F03E4" w:rsidRDefault="008F03E4" w:rsidP="007B4887">
      <w:pPr>
        <w:pStyle w:val="paragraph"/>
        <w:ind w:left="567"/>
        <w:jc w:val="both"/>
        <w:textAlignment w:val="baseline"/>
        <w:rPr>
          <w:sz w:val="22"/>
          <w:szCs w:val="22"/>
        </w:rPr>
      </w:pPr>
    </w:p>
    <w:p w14:paraId="54C507A0" w14:textId="77777777" w:rsidR="00131A69" w:rsidRDefault="000268C3" w:rsidP="000268C3">
      <w:pPr>
        <w:pStyle w:val="paragraph"/>
        <w:ind w:left="567"/>
        <w:jc w:val="both"/>
        <w:textAlignment w:val="baseline"/>
        <w:rPr>
          <w:ins w:id="7" w:author="Autor"/>
          <w:rStyle w:val="eop"/>
          <w:rFonts w:ascii="Arial" w:hAnsi="Arial" w:cs="Arial"/>
          <w:sz w:val="22"/>
          <w:szCs w:val="22"/>
        </w:rPr>
      </w:pPr>
      <w:r w:rsidRPr="008F03E4">
        <w:rPr>
          <w:rStyle w:val="normaltextrun1"/>
          <w:rFonts w:ascii="Arial" w:hAnsi="Arial" w:cs="Arial"/>
          <w:sz w:val="22"/>
          <w:szCs w:val="22"/>
        </w:rPr>
        <w:t>«</w:t>
      </w:r>
      <w:r>
        <w:rPr>
          <w:rStyle w:val="eop"/>
          <w:rFonts w:ascii="Arial" w:hAnsi="Arial" w:cs="Arial"/>
          <w:sz w:val="22"/>
          <w:szCs w:val="22"/>
        </w:rPr>
        <w:t>U</w:t>
      </w:r>
      <w:r w:rsidR="00204D9D" w:rsidRPr="00204D9D">
        <w:rPr>
          <w:rStyle w:val="eop"/>
          <w:rFonts w:ascii="Arial" w:hAnsi="Arial" w:cs="Arial"/>
          <w:sz w:val="22"/>
          <w:szCs w:val="22"/>
        </w:rPr>
        <w:t>nidad de programación (UP)</w:t>
      </w:r>
      <w:r w:rsidRPr="00AF0BEA">
        <w:rPr>
          <w:rStyle w:val="normaltextrun1"/>
          <w:rFonts w:ascii="Arial" w:hAnsi="Arial" w:cs="Arial"/>
          <w:sz w:val="22"/>
          <w:szCs w:val="22"/>
        </w:rPr>
        <w:t>»:</w:t>
      </w:r>
      <w:r w:rsidR="00204D9D" w:rsidRPr="00204D9D">
        <w:rPr>
          <w:rStyle w:val="eop"/>
          <w:rFonts w:ascii="Arial" w:hAnsi="Arial" w:cs="Arial"/>
          <w:sz w:val="22"/>
          <w:szCs w:val="22"/>
        </w:rPr>
        <w:t xml:space="preserve"> es la unidad elemental por medio de la cual se establecen los programas de energía en el mercado mayorista de electricidad</w:t>
      </w:r>
      <w:r w:rsidRPr="000268C3">
        <w:t xml:space="preserve"> </w:t>
      </w:r>
      <w:r w:rsidRPr="004C4832">
        <w:rPr>
          <w:rStyle w:val="Estilonormaltextrun111pto"/>
        </w:rPr>
        <w:t>definidos en el procedimiento de operación 3.1</w:t>
      </w:r>
      <w:r>
        <w:rPr>
          <w:rStyle w:val="Estilonormaltextrun111pto"/>
        </w:rPr>
        <w:t>.</w:t>
      </w:r>
      <w:r w:rsidR="00131A69" w:rsidRPr="008F03E4">
        <w:rPr>
          <w:rStyle w:val="eop"/>
          <w:rFonts w:ascii="Arial" w:hAnsi="Arial" w:cs="Arial"/>
          <w:sz w:val="22"/>
          <w:szCs w:val="22"/>
        </w:rPr>
        <w:t> </w:t>
      </w:r>
    </w:p>
    <w:p w14:paraId="14EA188C" w14:textId="77777777" w:rsidR="001E0056" w:rsidRDefault="001E0056" w:rsidP="000268C3">
      <w:pPr>
        <w:pStyle w:val="paragraph"/>
        <w:ind w:left="567"/>
        <w:jc w:val="both"/>
        <w:textAlignment w:val="baseline"/>
        <w:rPr>
          <w:rStyle w:val="eop"/>
          <w:rFonts w:ascii="Arial" w:hAnsi="Arial" w:cs="Arial"/>
          <w:sz w:val="22"/>
          <w:szCs w:val="22"/>
        </w:rPr>
      </w:pPr>
    </w:p>
    <w:p w14:paraId="2FF5ADAB" w14:textId="1C3FE179" w:rsidR="001E0056" w:rsidRDefault="001E0056" w:rsidP="001E0056">
      <w:pPr>
        <w:pStyle w:val="paragraph"/>
        <w:ind w:left="567"/>
        <w:jc w:val="both"/>
        <w:textAlignment w:val="baseline"/>
        <w:rPr>
          <w:ins w:id="8" w:author="Autor"/>
          <w:rStyle w:val="eop"/>
          <w:rFonts w:ascii="Arial" w:hAnsi="Arial" w:cs="Arial"/>
          <w:sz w:val="22"/>
          <w:szCs w:val="22"/>
        </w:rPr>
      </w:pPr>
      <w:ins w:id="9" w:author="Autor">
        <w:r w:rsidRPr="008F03E4">
          <w:rPr>
            <w:rStyle w:val="normaltextrun1"/>
            <w:rFonts w:ascii="Arial" w:hAnsi="Arial" w:cs="Arial"/>
            <w:sz w:val="22"/>
            <w:szCs w:val="22"/>
          </w:rPr>
          <w:t>«</w:t>
        </w:r>
        <w:r>
          <w:rPr>
            <w:rStyle w:val="eop"/>
            <w:rFonts w:ascii="Arial" w:hAnsi="Arial" w:cs="Arial"/>
            <w:sz w:val="22"/>
            <w:szCs w:val="22"/>
          </w:rPr>
          <w:t>U</w:t>
        </w:r>
        <w:r w:rsidRPr="00204D9D">
          <w:rPr>
            <w:rStyle w:val="eop"/>
            <w:rFonts w:ascii="Arial" w:hAnsi="Arial" w:cs="Arial"/>
            <w:sz w:val="22"/>
            <w:szCs w:val="22"/>
          </w:rPr>
          <w:t xml:space="preserve">nidad de </w:t>
        </w:r>
        <w:r w:rsidR="007A733F">
          <w:rPr>
            <w:rStyle w:val="eop"/>
            <w:rFonts w:ascii="Arial" w:hAnsi="Arial" w:cs="Arial"/>
            <w:sz w:val="22"/>
            <w:szCs w:val="22"/>
          </w:rPr>
          <w:t>liquidación específica de BRP</w:t>
        </w:r>
        <w:r w:rsidRPr="00AF0BEA">
          <w:rPr>
            <w:rStyle w:val="normaltextrun1"/>
            <w:rFonts w:ascii="Arial" w:hAnsi="Arial" w:cs="Arial"/>
            <w:sz w:val="22"/>
            <w:szCs w:val="22"/>
          </w:rPr>
          <w:t>»:</w:t>
        </w:r>
        <w:r w:rsidRPr="00204D9D">
          <w:rPr>
            <w:rStyle w:val="eop"/>
            <w:rFonts w:ascii="Arial" w:hAnsi="Arial" w:cs="Arial"/>
            <w:sz w:val="22"/>
            <w:szCs w:val="22"/>
          </w:rPr>
          <w:t xml:space="preserve"> es la unidad </w:t>
        </w:r>
        <w:r w:rsidR="000638ED">
          <w:rPr>
            <w:rStyle w:val="eop"/>
            <w:rFonts w:ascii="Arial" w:hAnsi="Arial" w:cs="Arial"/>
            <w:sz w:val="22"/>
            <w:szCs w:val="22"/>
          </w:rPr>
          <w:t>instrumental de anotación de desvíos del BRP</w:t>
        </w:r>
        <w:r>
          <w:rPr>
            <w:rStyle w:val="Estilonormaltextrun111pto"/>
          </w:rPr>
          <w:t>.</w:t>
        </w:r>
        <w:r w:rsidRPr="008F03E4">
          <w:rPr>
            <w:rStyle w:val="eop"/>
            <w:rFonts w:ascii="Arial" w:hAnsi="Arial" w:cs="Arial"/>
            <w:sz w:val="22"/>
            <w:szCs w:val="22"/>
          </w:rPr>
          <w:t> </w:t>
        </w:r>
      </w:ins>
    </w:p>
    <w:p w14:paraId="22D460FE" w14:textId="26FB3D7A" w:rsidR="00F96EAF" w:rsidRPr="008F03E4" w:rsidDel="000638ED" w:rsidRDefault="00F96EAF" w:rsidP="00F96EAF">
      <w:pPr>
        <w:pStyle w:val="paragraph"/>
        <w:jc w:val="both"/>
        <w:textAlignment w:val="baseline"/>
        <w:rPr>
          <w:del w:id="10" w:author="Autor"/>
          <w:sz w:val="22"/>
          <w:szCs w:val="22"/>
        </w:rPr>
      </w:pPr>
    </w:p>
    <w:p w14:paraId="25C259DF" w14:textId="77777777" w:rsidR="00694BDB" w:rsidRPr="00EF10B5" w:rsidRDefault="00694BDB" w:rsidP="00694BDB">
      <w:pPr>
        <w:autoSpaceDE w:val="0"/>
        <w:autoSpaceDN w:val="0"/>
        <w:adjustRightInd w:val="0"/>
        <w:jc w:val="both"/>
        <w:rPr>
          <w:rFonts w:cs="Arial"/>
          <w:szCs w:val="22"/>
        </w:rPr>
      </w:pPr>
    </w:p>
    <w:p w14:paraId="2BFE8433" w14:textId="77777777" w:rsidR="007E39D3" w:rsidRPr="008E42DA" w:rsidRDefault="000F0F66" w:rsidP="00031CAB">
      <w:pPr>
        <w:spacing w:afterLines="100" w:after="240"/>
        <w:ind w:left="567"/>
        <w:jc w:val="both"/>
        <w:rPr>
          <w:rFonts w:cs="Arial"/>
          <w:szCs w:val="22"/>
        </w:rPr>
      </w:pPr>
      <w:r w:rsidRPr="00CC343B">
        <w:rPr>
          <w:rFonts w:cs="Arial"/>
          <w:szCs w:val="22"/>
        </w:rPr>
        <w:t xml:space="preserve">Los horarios mencionados en este procedimiento </w:t>
      </w:r>
      <w:r w:rsidR="007E39D3" w:rsidRPr="00CC343B">
        <w:rPr>
          <w:rFonts w:cs="Arial"/>
          <w:color w:val="000000"/>
        </w:rPr>
        <w:t>están referidos a la Hora Central Europea CET (Central European Time) o CEST (Central European Summer Time</w:t>
      </w:r>
      <w:r w:rsidR="007E39D3" w:rsidRPr="002A3248">
        <w:rPr>
          <w:rFonts w:cs="Arial"/>
          <w:color w:val="000000"/>
        </w:rPr>
        <w:t>)</w:t>
      </w:r>
      <w:r w:rsidR="007E39D3" w:rsidRPr="008E42DA">
        <w:rPr>
          <w:rFonts w:cs="Arial"/>
          <w:szCs w:val="22"/>
        </w:rPr>
        <w:t xml:space="preserve"> </w:t>
      </w:r>
    </w:p>
    <w:p w14:paraId="04147126" w14:textId="77777777" w:rsidR="00EC0D23" w:rsidRDefault="00EC0D23" w:rsidP="00031CAB">
      <w:pPr>
        <w:tabs>
          <w:tab w:val="left" w:pos="540"/>
        </w:tabs>
        <w:spacing w:afterLines="100" w:after="240"/>
        <w:ind w:left="539" w:hanging="539"/>
        <w:jc w:val="both"/>
        <w:outlineLvl w:val="0"/>
        <w:rPr>
          <w:rFonts w:cs="Arial"/>
          <w:szCs w:val="22"/>
        </w:rPr>
      </w:pPr>
      <w:bookmarkStart w:id="11" w:name="_Toc136057139"/>
    </w:p>
    <w:p w14:paraId="6679C0A2" w14:textId="4659F4E3" w:rsidR="000D5A2A" w:rsidRPr="00432EF0" w:rsidRDefault="00395C03" w:rsidP="00031CAB">
      <w:pPr>
        <w:tabs>
          <w:tab w:val="left" w:pos="540"/>
        </w:tabs>
        <w:spacing w:afterLines="100" w:after="240"/>
        <w:ind w:left="539" w:hanging="539"/>
        <w:jc w:val="both"/>
        <w:outlineLvl w:val="0"/>
        <w:rPr>
          <w:rFonts w:cs="Arial"/>
          <w:szCs w:val="22"/>
        </w:rPr>
      </w:pPr>
      <w:r w:rsidRPr="00432EF0">
        <w:rPr>
          <w:rFonts w:cs="Arial"/>
          <w:szCs w:val="22"/>
        </w:rPr>
        <w:t>3.</w:t>
      </w:r>
      <w:r w:rsidRPr="00432EF0">
        <w:rPr>
          <w:rFonts w:cs="Arial"/>
          <w:szCs w:val="22"/>
        </w:rPr>
        <w:tab/>
      </w:r>
      <w:r w:rsidR="00432EF0" w:rsidRPr="00432EF0">
        <w:rPr>
          <w:rFonts w:cs="Arial"/>
          <w:szCs w:val="22"/>
        </w:rPr>
        <w:t xml:space="preserve">Participación en el </w:t>
      </w:r>
      <w:r w:rsidR="005D405F">
        <w:rPr>
          <w:rFonts w:cs="Arial"/>
          <w:szCs w:val="22"/>
        </w:rPr>
        <w:t>M</w:t>
      </w:r>
      <w:r w:rsidR="00432EF0" w:rsidRPr="00432EF0">
        <w:rPr>
          <w:rFonts w:cs="Arial"/>
          <w:szCs w:val="22"/>
        </w:rPr>
        <w:t xml:space="preserve">ercado </w:t>
      </w:r>
      <w:bookmarkEnd w:id="11"/>
    </w:p>
    <w:p w14:paraId="67E00242" w14:textId="77777777" w:rsidR="000D5A2A" w:rsidRPr="00432EF0" w:rsidRDefault="00395C03" w:rsidP="00031CAB">
      <w:pPr>
        <w:tabs>
          <w:tab w:val="left" w:pos="540"/>
        </w:tabs>
        <w:spacing w:afterLines="100" w:after="240"/>
        <w:ind w:left="539" w:hanging="539"/>
        <w:jc w:val="both"/>
        <w:outlineLvl w:val="0"/>
        <w:rPr>
          <w:rFonts w:cs="Arial"/>
          <w:bCs/>
          <w:szCs w:val="22"/>
        </w:rPr>
      </w:pPr>
      <w:bookmarkStart w:id="12" w:name="_Toc136057140"/>
      <w:r w:rsidRPr="00432EF0">
        <w:rPr>
          <w:rFonts w:cs="Arial"/>
          <w:bCs/>
          <w:szCs w:val="22"/>
        </w:rPr>
        <w:t>3.1</w:t>
      </w:r>
      <w:r w:rsidRPr="00432EF0">
        <w:rPr>
          <w:rFonts w:cs="Arial"/>
          <w:bCs/>
          <w:szCs w:val="22"/>
        </w:rPr>
        <w:tab/>
      </w:r>
      <w:r w:rsidR="00EF24A7" w:rsidRPr="00432EF0">
        <w:rPr>
          <w:rFonts w:cs="Arial"/>
          <w:bCs/>
          <w:szCs w:val="22"/>
        </w:rPr>
        <w:t>Admisión para participar</w:t>
      </w:r>
      <w:bookmarkEnd w:id="12"/>
      <w:r w:rsidR="00A04ECB" w:rsidRPr="00432EF0">
        <w:rPr>
          <w:rFonts w:cs="Arial"/>
          <w:bCs/>
          <w:szCs w:val="22"/>
        </w:rPr>
        <w:t xml:space="preserve"> en el </w:t>
      </w:r>
      <w:r w:rsidR="00003567" w:rsidRPr="00432EF0">
        <w:rPr>
          <w:rFonts w:cs="Arial"/>
          <w:bCs/>
          <w:szCs w:val="22"/>
        </w:rPr>
        <w:t>M</w:t>
      </w:r>
      <w:r w:rsidR="00A04ECB" w:rsidRPr="00432EF0">
        <w:rPr>
          <w:rFonts w:cs="Arial"/>
          <w:bCs/>
          <w:szCs w:val="22"/>
        </w:rPr>
        <w:t>ercado</w:t>
      </w:r>
    </w:p>
    <w:p w14:paraId="17C37E0A" w14:textId="77777777" w:rsidR="000D5A2A" w:rsidRDefault="00794C31" w:rsidP="00031CAB">
      <w:pPr>
        <w:tabs>
          <w:tab w:val="left" w:pos="540"/>
        </w:tabs>
        <w:spacing w:afterLines="100" w:after="240"/>
        <w:ind w:left="539" w:firstLine="1"/>
        <w:jc w:val="both"/>
        <w:outlineLvl w:val="0"/>
        <w:rPr>
          <w:rFonts w:cs="Arial"/>
          <w:szCs w:val="22"/>
        </w:rPr>
      </w:pPr>
      <w:r>
        <w:rPr>
          <w:rFonts w:cs="Arial"/>
          <w:szCs w:val="22"/>
        </w:rPr>
        <w:t>Los participantes en el mercado</w:t>
      </w:r>
      <w:r w:rsidR="00880BB3">
        <w:rPr>
          <w:rFonts w:cs="Arial"/>
          <w:szCs w:val="22"/>
        </w:rPr>
        <w:t xml:space="preserve">, </w:t>
      </w:r>
      <w:r w:rsidR="000D5A2A" w:rsidRPr="00395C03">
        <w:rPr>
          <w:rFonts w:cs="Arial"/>
          <w:szCs w:val="22"/>
        </w:rPr>
        <w:t xml:space="preserve">deberán </w:t>
      </w:r>
      <w:r w:rsidR="00710468" w:rsidRPr="00395C03">
        <w:rPr>
          <w:rFonts w:cs="Arial"/>
          <w:szCs w:val="22"/>
        </w:rPr>
        <w:t>observar</w:t>
      </w:r>
      <w:r w:rsidR="003B4260" w:rsidRPr="00395C03">
        <w:rPr>
          <w:rFonts w:cs="Arial"/>
          <w:szCs w:val="22"/>
        </w:rPr>
        <w:t xml:space="preserve"> los requisitos establecidos en</w:t>
      </w:r>
      <w:r w:rsidR="00710468" w:rsidRPr="00395C03">
        <w:rPr>
          <w:rFonts w:cs="Arial"/>
          <w:szCs w:val="22"/>
        </w:rPr>
        <w:t xml:space="preserve"> el </w:t>
      </w:r>
      <w:r w:rsidR="00BE5583" w:rsidRPr="00395C03">
        <w:rPr>
          <w:rFonts w:cs="Arial"/>
          <w:szCs w:val="22"/>
        </w:rPr>
        <w:t>PO</w:t>
      </w:r>
      <w:r w:rsidR="00EF24A7" w:rsidRPr="00395C03">
        <w:rPr>
          <w:rFonts w:cs="Arial"/>
          <w:szCs w:val="22"/>
        </w:rPr>
        <w:t xml:space="preserve"> 14.2</w:t>
      </w:r>
      <w:r w:rsidR="00A04F4A">
        <w:rPr>
          <w:rFonts w:cs="Arial"/>
          <w:szCs w:val="22"/>
        </w:rPr>
        <w:t xml:space="preserve"> en lo relativo a información necesaria para la participación</w:t>
      </w:r>
      <w:r>
        <w:rPr>
          <w:rFonts w:cs="Arial"/>
          <w:szCs w:val="22"/>
        </w:rPr>
        <w:t xml:space="preserve">, </w:t>
      </w:r>
      <w:r w:rsidRPr="00395C03">
        <w:rPr>
          <w:rFonts w:cs="Arial"/>
          <w:szCs w:val="22"/>
        </w:rPr>
        <w:t>los requisitos de prestación de garantías de pago establecidos en el PO 14.</w:t>
      </w:r>
      <w:r>
        <w:rPr>
          <w:rFonts w:cs="Arial"/>
          <w:szCs w:val="22"/>
        </w:rPr>
        <w:t>3</w:t>
      </w:r>
      <w:r w:rsidR="00753BE1">
        <w:rPr>
          <w:rFonts w:cs="Arial"/>
          <w:szCs w:val="22"/>
        </w:rPr>
        <w:t xml:space="preserve"> </w:t>
      </w:r>
      <w:r w:rsidR="002D15D5">
        <w:rPr>
          <w:rFonts w:cs="Arial"/>
          <w:szCs w:val="22"/>
        </w:rPr>
        <w:t xml:space="preserve">y, en su caso, </w:t>
      </w:r>
      <w:r w:rsidR="002D15D5" w:rsidRPr="00FD7582">
        <w:rPr>
          <w:rFonts w:cs="Arial"/>
          <w:szCs w:val="22"/>
        </w:rPr>
        <w:t>los requisitos y procedimientos establecidos</w:t>
      </w:r>
      <w:r w:rsidR="002D15D5">
        <w:rPr>
          <w:rFonts w:cs="Arial"/>
          <w:szCs w:val="22"/>
        </w:rPr>
        <w:t xml:space="preserve"> en el PO 14.8</w:t>
      </w:r>
      <w:r w:rsidR="003B4260" w:rsidRPr="00395C03">
        <w:rPr>
          <w:rFonts w:cs="Arial"/>
          <w:szCs w:val="22"/>
        </w:rPr>
        <w:t>.</w:t>
      </w:r>
    </w:p>
    <w:p w14:paraId="41C6F3DD" w14:textId="77777777" w:rsidR="00DD7C6B" w:rsidRDefault="00DD7C6B" w:rsidP="0020131B">
      <w:pPr>
        <w:tabs>
          <w:tab w:val="left" w:pos="540"/>
        </w:tabs>
        <w:spacing w:afterLines="100" w:after="240"/>
        <w:ind w:left="539" w:firstLine="1"/>
        <w:jc w:val="both"/>
        <w:outlineLvl w:val="0"/>
        <w:rPr>
          <w:rFonts w:cs="Arial"/>
          <w:szCs w:val="22"/>
        </w:rPr>
      </w:pPr>
      <w:r>
        <w:rPr>
          <w:rFonts w:cs="Arial"/>
          <w:szCs w:val="22"/>
        </w:rPr>
        <w:t xml:space="preserve">Los representantes que actúen por cuenta de cualquier </w:t>
      </w:r>
      <w:r w:rsidR="00204D9D">
        <w:rPr>
          <w:rFonts w:cs="Arial"/>
          <w:szCs w:val="22"/>
        </w:rPr>
        <w:t>participante</w:t>
      </w:r>
      <w:r w:rsidRPr="00DD7C6B">
        <w:rPr>
          <w:rFonts w:cs="Arial"/>
          <w:szCs w:val="22"/>
        </w:rPr>
        <w:t xml:space="preserve"> </w:t>
      </w:r>
      <w:r>
        <w:rPr>
          <w:rFonts w:cs="Arial"/>
          <w:szCs w:val="22"/>
        </w:rPr>
        <w:t xml:space="preserve">a los efectos de su participación en el </w:t>
      </w:r>
      <w:r w:rsidR="00794C31">
        <w:rPr>
          <w:rFonts w:cs="Arial"/>
          <w:szCs w:val="22"/>
        </w:rPr>
        <w:t>mercado</w:t>
      </w:r>
      <w:r>
        <w:rPr>
          <w:rFonts w:cs="Arial"/>
          <w:szCs w:val="22"/>
        </w:rPr>
        <w:t xml:space="preserve"> </w:t>
      </w:r>
      <w:r w:rsidR="001544C0">
        <w:rPr>
          <w:rFonts w:cs="Arial"/>
          <w:szCs w:val="22"/>
        </w:rPr>
        <w:t>deberán acreditar l</w:t>
      </w:r>
      <w:r w:rsidR="00EB5F28">
        <w:rPr>
          <w:rFonts w:cs="Arial"/>
          <w:szCs w:val="22"/>
        </w:rPr>
        <w:t>a</w:t>
      </w:r>
      <w:r w:rsidR="001544C0">
        <w:rPr>
          <w:rFonts w:cs="Arial"/>
          <w:szCs w:val="22"/>
        </w:rPr>
        <w:t xml:space="preserve"> representación</w:t>
      </w:r>
      <w:r w:rsidR="00003567">
        <w:rPr>
          <w:rFonts w:cs="Arial"/>
          <w:szCs w:val="22"/>
        </w:rPr>
        <w:t xml:space="preserve"> en el proceso de admisión</w:t>
      </w:r>
      <w:r w:rsidR="001544C0">
        <w:rPr>
          <w:rFonts w:cs="Arial"/>
          <w:szCs w:val="22"/>
        </w:rPr>
        <w:t xml:space="preserve"> según lo establecido en</w:t>
      </w:r>
      <w:r w:rsidR="00527380">
        <w:rPr>
          <w:rFonts w:cs="Arial"/>
          <w:szCs w:val="22"/>
        </w:rPr>
        <w:t xml:space="preserve"> el</w:t>
      </w:r>
      <w:r w:rsidR="001544C0">
        <w:rPr>
          <w:rFonts w:cs="Arial"/>
          <w:szCs w:val="22"/>
        </w:rPr>
        <w:t xml:space="preserve"> </w:t>
      </w:r>
      <w:r w:rsidR="00527380">
        <w:t>artículo 5.2 de la Ley 39/2015,</w:t>
      </w:r>
      <w:r w:rsidR="001544C0">
        <w:rPr>
          <w:rFonts w:cs="Arial"/>
          <w:szCs w:val="22"/>
        </w:rPr>
        <w:t xml:space="preserve"> indicando si ostentan</w:t>
      </w:r>
      <w:r>
        <w:rPr>
          <w:rFonts w:cs="Arial"/>
          <w:szCs w:val="22"/>
        </w:rPr>
        <w:t>:</w:t>
      </w:r>
    </w:p>
    <w:p w14:paraId="088641E6" w14:textId="77777777" w:rsidR="0020131B" w:rsidRPr="003E7B41" w:rsidRDefault="0020131B" w:rsidP="0020131B">
      <w:pPr>
        <w:autoSpaceDE w:val="0"/>
        <w:autoSpaceDN w:val="0"/>
        <w:adjustRightInd w:val="0"/>
        <w:spacing w:afterLines="100" w:after="240"/>
        <w:ind w:left="896" w:hanging="357"/>
        <w:jc w:val="both"/>
        <w:rPr>
          <w:rFonts w:cs="Arial"/>
          <w:szCs w:val="22"/>
        </w:rPr>
      </w:pPr>
      <w:r>
        <w:rPr>
          <w:rFonts w:cs="Arial"/>
          <w:szCs w:val="22"/>
        </w:rPr>
        <w:t>1.</w:t>
      </w:r>
      <w:r>
        <w:rPr>
          <w:rFonts w:cs="Arial"/>
          <w:szCs w:val="22"/>
        </w:rPr>
        <w:tab/>
      </w:r>
      <w:r w:rsidRPr="003E7B41">
        <w:rPr>
          <w:rFonts w:cs="Arial"/>
          <w:szCs w:val="22"/>
        </w:rPr>
        <w:t xml:space="preserve">Representación directa: cuando el representante actúe en nombre ajeno y por cuenta ajena. En este caso, el </w:t>
      </w:r>
      <w:r w:rsidR="00436F7B">
        <w:rPr>
          <w:rFonts w:cs="Arial"/>
          <w:szCs w:val="22"/>
        </w:rPr>
        <w:t>r</w:t>
      </w:r>
      <w:r w:rsidRPr="003E7B41">
        <w:rPr>
          <w:rFonts w:cs="Arial"/>
          <w:szCs w:val="22"/>
        </w:rPr>
        <w:t xml:space="preserve">epresentado será el único obligado al pago del importe de la factura de la liquidación y, en su caso, el único con derecho al cobro de la misma. El </w:t>
      </w:r>
      <w:r w:rsidR="00753BE1">
        <w:rPr>
          <w:rFonts w:cs="Arial"/>
          <w:szCs w:val="22"/>
        </w:rPr>
        <w:t>r</w:t>
      </w:r>
      <w:r w:rsidRPr="003E7B41">
        <w:rPr>
          <w:rFonts w:cs="Arial"/>
          <w:szCs w:val="22"/>
        </w:rPr>
        <w:t>epresentado deberá prestar las garantías que se le requiera por ser la entidad que comporta la condición de deudor y, como tal, el único obligado al pago de la deuda devengada en la liquidación.</w:t>
      </w:r>
    </w:p>
    <w:p w14:paraId="219ADB84" w14:textId="77777777" w:rsidR="0020131B" w:rsidRDefault="0020131B" w:rsidP="0020131B">
      <w:pPr>
        <w:autoSpaceDE w:val="0"/>
        <w:autoSpaceDN w:val="0"/>
        <w:adjustRightInd w:val="0"/>
        <w:spacing w:afterLines="100" w:after="240"/>
        <w:ind w:left="896" w:hanging="357"/>
        <w:jc w:val="both"/>
        <w:rPr>
          <w:rFonts w:cs="Arial"/>
          <w:szCs w:val="22"/>
        </w:rPr>
      </w:pPr>
      <w:r>
        <w:rPr>
          <w:rFonts w:cs="Arial"/>
          <w:szCs w:val="22"/>
        </w:rPr>
        <w:t>2.</w:t>
      </w:r>
      <w:r>
        <w:rPr>
          <w:rFonts w:cs="Arial"/>
          <w:szCs w:val="22"/>
        </w:rPr>
        <w:tab/>
      </w:r>
      <w:r w:rsidRPr="003E7B41">
        <w:rPr>
          <w:rFonts w:cs="Arial"/>
          <w:szCs w:val="22"/>
        </w:rPr>
        <w:t xml:space="preserve">Representación indirecta: cuando el representante actúe en nombre </w:t>
      </w:r>
      <w:r w:rsidR="00003567" w:rsidRPr="003E7B41">
        <w:rPr>
          <w:rFonts w:cs="Arial"/>
          <w:szCs w:val="22"/>
        </w:rPr>
        <w:t>propio,</w:t>
      </w:r>
      <w:r w:rsidRPr="003E7B41">
        <w:rPr>
          <w:rFonts w:cs="Arial"/>
          <w:szCs w:val="22"/>
        </w:rPr>
        <w:t xml:space="preserve"> pero por cuenta ajena. En este caso, el </w:t>
      </w:r>
      <w:r w:rsidR="004A6CA0">
        <w:rPr>
          <w:rFonts w:cs="Arial"/>
          <w:szCs w:val="22"/>
        </w:rPr>
        <w:t>r</w:t>
      </w:r>
      <w:r w:rsidRPr="003E7B41">
        <w:rPr>
          <w:rFonts w:cs="Arial"/>
          <w:szCs w:val="22"/>
        </w:rPr>
        <w:t xml:space="preserve">epresentante será el sujeto obligado al pago del </w:t>
      </w:r>
      <w:r w:rsidRPr="003E7B41">
        <w:rPr>
          <w:rFonts w:cs="Arial"/>
          <w:szCs w:val="22"/>
        </w:rPr>
        <w:lastRenderedPageBreak/>
        <w:t xml:space="preserve">importe de la factura de la liquidación y, en su caso, con derecho al cobro de la misma. La garantía </w:t>
      </w:r>
      <w:r>
        <w:rPr>
          <w:rFonts w:cs="Arial"/>
          <w:szCs w:val="22"/>
        </w:rPr>
        <w:t>deberá</w:t>
      </w:r>
      <w:r w:rsidRPr="003E7B41">
        <w:rPr>
          <w:rFonts w:cs="Arial"/>
          <w:szCs w:val="22"/>
        </w:rPr>
        <w:t xml:space="preserve"> prestarla</w:t>
      </w:r>
      <w:r>
        <w:rPr>
          <w:rFonts w:cs="Arial"/>
          <w:szCs w:val="22"/>
        </w:rPr>
        <w:t xml:space="preserve"> </w:t>
      </w:r>
      <w:r w:rsidRPr="003E7B41">
        <w:rPr>
          <w:rFonts w:cs="Arial"/>
          <w:szCs w:val="22"/>
        </w:rPr>
        <w:t xml:space="preserve">el </w:t>
      </w:r>
      <w:r w:rsidR="004A6CA0">
        <w:rPr>
          <w:rFonts w:cs="Arial"/>
          <w:szCs w:val="22"/>
        </w:rPr>
        <w:t>r</w:t>
      </w:r>
      <w:r w:rsidRPr="003E7B41">
        <w:rPr>
          <w:rFonts w:cs="Arial"/>
          <w:szCs w:val="22"/>
        </w:rPr>
        <w:t>epresentante. Se considerará siempre al representante como el titular de las garantías a todos los efectos, y específicamente en el caso de ejecución de la garantía en caso de incumplimiento del representante</w:t>
      </w:r>
      <w:r>
        <w:rPr>
          <w:rFonts w:cs="Arial"/>
          <w:szCs w:val="22"/>
        </w:rPr>
        <w:t>.</w:t>
      </w:r>
    </w:p>
    <w:p w14:paraId="4CE40AF4" w14:textId="77777777" w:rsidR="00527380" w:rsidRDefault="00527380" w:rsidP="0020131B">
      <w:pPr>
        <w:autoSpaceDE w:val="0"/>
        <w:autoSpaceDN w:val="0"/>
        <w:adjustRightInd w:val="0"/>
        <w:spacing w:afterLines="100" w:after="240"/>
        <w:ind w:left="896" w:hanging="357"/>
        <w:jc w:val="both"/>
        <w:rPr>
          <w:rFonts w:cs="Arial"/>
          <w:szCs w:val="22"/>
        </w:rPr>
      </w:pPr>
      <w:r w:rsidRPr="003E7B41">
        <w:rPr>
          <w:rFonts w:cs="Arial"/>
          <w:szCs w:val="22"/>
        </w:rPr>
        <w:t xml:space="preserve">En cada momento, un </w:t>
      </w:r>
      <w:r>
        <w:rPr>
          <w:rFonts w:cs="Arial"/>
          <w:szCs w:val="22"/>
        </w:rPr>
        <w:t>participante</w:t>
      </w:r>
      <w:r w:rsidRPr="00395C03">
        <w:rPr>
          <w:rFonts w:cs="Arial"/>
          <w:szCs w:val="22"/>
        </w:rPr>
        <w:t xml:space="preserve"> </w:t>
      </w:r>
      <w:r w:rsidRPr="003E7B41">
        <w:rPr>
          <w:rFonts w:cs="Arial"/>
          <w:szCs w:val="22"/>
        </w:rPr>
        <w:t xml:space="preserve">solamente podrá acreditar a un único </w:t>
      </w:r>
      <w:r>
        <w:rPr>
          <w:rFonts w:cs="Arial"/>
          <w:szCs w:val="22"/>
        </w:rPr>
        <w:t>r</w:t>
      </w:r>
      <w:r w:rsidRPr="003E7B41">
        <w:rPr>
          <w:rFonts w:cs="Arial"/>
          <w:szCs w:val="22"/>
        </w:rPr>
        <w:t>epresentante.</w:t>
      </w:r>
    </w:p>
    <w:p w14:paraId="63850EBA" w14:textId="77777777" w:rsidR="00AF7B00" w:rsidRPr="00432EF0" w:rsidRDefault="00AF7B00" w:rsidP="00861F57">
      <w:pPr>
        <w:tabs>
          <w:tab w:val="left" w:pos="540"/>
        </w:tabs>
        <w:spacing w:afterLines="100" w:after="240"/>
        <w:ind w:left="539" w:hanging="539"/>
        <w:jc w:val="both"/>
        <w:outlineLvl w:val="0"/>
        <w:rPr>
          <w:rFonts w:cs="Arial"/>
          <w:bCs/>
          <w:szCs w:val="22"/>
        </w:rPr>
      </w:pPr>
      <w:r w:rsidRPr="00432EF0">
        <w:rPr>
          <w:rFonts w:cs="Arial"/>
          <w:bCs/>
          <w:szCs w:val="22"/>
        </w:rPr>
        <w:t xml:space="preserve">3.2 </w:t>
      </w:r>
      <w:r w:rsidRPr="00432EF0">
        <w:rPr>
          <w:rFonts w:cs="Arial"/>
          <w:bCs/>
          <w:szCs w:val="22"/>
        </w:rPr>
        <w:tab/>
        <w:t>Designación del Sujeto de Liquidación Re</w:t>
      </w:r>
      <w:r w:rsidR="00F9540F" w:rsidRPr="00432EF0">
        <w:rPr>
          <w:rFonts w:cs="Arial"/>
          <w:bCs/>
          <w:szCs w:val="22"/>
        </w:rPr>
        <w:t>s</w:t>
      </w:r>
      <w:r w:rsidRPr="00432EF0">
        <w:rPr>
          <w:rFonts w:cs="Arial"/>
          <w:bCs/>
          <w:szCs w:val="22"/>
        </w:rPr>
        <w:t>ponsable del balance (BRP)</w:t>
      </w:r>
    </w:p>
    <w:p w14:paraId="0292D87B" w14:textId="77777777" w:rsidR="000D01ED" w:rsidRDefault="00B04E0C" w:rsidP="00507100">
      <w:pPr>
        <w:spacing w:afterLines="100" w:after="240"/>
        <w:ind w:left="567"/>
        <w:jc w:val="both"/>
        <w:rPr>
          <w:rFonts w:cs="Arial"/>
          <w:szCs w:val="22"/>
        </w:rPr>
      </w:pPr>
      <w:r>
        <w:rPr>
          <w:rFonts w:cs="Arial"/>
          <w:szCs w:val="22"/>
        </w:rPr>
        <w:t xml:space="preserve">Conforme al artículo 5 del </w:t>
      </w:r>
      <w:r>
        <w:rPr>
          <w:rStyle w:val="normaltextrun1"/>
          <w:rFonts w:cs="Arial"/>
        </w:rPr>
        <w:t>Reglamento (UE) 2019/94, t</w:t>
      </w:r>
      <w:r w:rsidR="00507100" w:rsidRPr="00DB17F7">
        <w:rPr>
          <w:rFonts w:cs="Arial"/>
          <w:szCs w:val="22"/>
        </w:rPr>
        <w:t xml:space="preserve">odos los participantes del mercado </w:t>
      </w:r>
      <w:r w:rsidR="004F4820">
        <w:rPr>
          <w:rFonts w:cs="Arial"/>
          <w:szCs w:val="22"/>
        </w:rPr>
        <w:t xml:space="preserve">deben ser </w:t>
      </w:r>
      <w:r w:rsidR="00507100" w:rsidRPr="00DB17F7">
        <w:rPr>
          <w:rFonts w:cs="Arial"/>
          <w:szCs w:val="22"/>
        </w:rPr>
        <w:t xml:space="preserve">responsables </w:t>
      </w:r>
      <w:r w:rsidR="00753BE1">
        <w:rPr>
          <w:rFonts w:cs="Arial"/>
          <w:szCs w:val="22"/>
        </w:rPr>
        <w:t xml:space="preserve">financieros </w:t>
      </w:r>
      <w:r w:rsidR="00507100" w:rsidRPr="00DB17F7">
        <w:rPr>
          <w:rFonts w:cs="Arial"/>
          <w:szCs w:val="22"/>
        </w:rPr>
        <w:t>de los desvíos que causen en el sistema</w:t>
      </w:r>
      <w:r w:rsidR="004F4820">
        <w:rPr>
          <w:rFonts w:cs="Arial"/>
          <w:szCs w:val="22"/>
        </w:rPr>
        <w:t xml:space="preserve"> o delegar </w:t>
      </w:r>
      <w:r w:rsidR="000D01ED">
        <w:rPr>
          <w:rFonts w:cs="Arial"/>
          <w:szCs w:val="22"/>
        </w:rPr>
        <w:t xml:space="preserve">contractualmente </w:t>
      </w:r>
      <w:r w:rsidR="000B1659">
        <w:rPr>
          <w:rFonts w:cs="Arial"/>
          <w:szCs w:val="22"/>
        </w:rPr>
        <w:t>esta responsabilidad</w:t>
      </w:r>
      <w:r w:rsidR="000D01ED">
        <w:rPr>
          <w:rFonts w:cs="Arial"/>
          <w:szCs w:val="22"/>
        </w:rPr>
        <w:t xml:space="preserve"> en un BRP de su elección</w:t>
      </w:r>
      <w:r w:rsidR="00507100">
        <w:rPr>
          <w:rFonts w:cs="Arial"/>
          <w:szCs w:val="22"/>
        </w:rPr>
        <w:t xml:space="preserve">. </w:t>
      </w:r>
    </w:p>
    <w:p w14:paraId="5687912B" w14:textId="77777777" w:rsidR="000D01ED" w:rsidRPr="000D01ED" w:rsidRDefault="000D01ED" w:rsidP="000D01ED">
      <w:pPr>
        <w:spacing w:afterLines="100" w:after="240"/>
        <w:ind w:left="567"/>
        <w:jc w:val="both"/>
        <w:rPr>
          <w:rFonts w:cs="Arial"/>
          <w:szCs w:val="22"/>
        </w:rPr>
      </w:pPr>
      <w:r w:rsidRPr="000D01ED">
        <w:rPr>
          <w:rFonts w:cs="Arial"/>
          <w:szCs w:val="22"/>
        </w:rPr>
        <w:t xml:space="preserve">En el caso de que la unidad de programación sea de propiedad compartida y participe en el Mercado a través de sus copropietarios o de representación directa, se considerará a todos los efectos como “único BRP” a cada uno de los copropietarios en la proporción que corresponda a su porcentaje de propiedad. </w:t>
      </w:r>
      <w:r>
        <w:rPr>
          <w:rFonts w:cs="Arial"/>
          <w:szCs w:val="22"/>
        </w:rPr>
        <w:t>A efectos de</w:t>
      </w:r>
      <w:r w:rsidRPr="000D01ED">
        <w:rPr>
          <w:rFonts w:cs="Arial"/>
          <w:szCs w:val="22"/>
        </w:rPr>
        <w:t xml:space="preserve"> los procedimientos de operación de </w:t>
      </w:r>
      <w:r>
        <w:rPr>
          <w:rFonts w:cs="Arial"/>
          <w:szCs w:val="22"/>
        </w:rPr>
        <w:t>l</w:t>
      </w:r>
      <w:r w:rsidRPr="000D01ED">
        <w:rPr>
          <w:rFonts w:cs="Arial"/>
          <w:szCs w:val="22"/>
        </w:rPr>
        <w:t>iquidaciones se entenderá por unidades de propiedad compartida a las constituidas como Agrupación de Interés Económico (AIE).</w:t>
      </w:r>
    </w:p>
    <w:p w14:paraId="29D8F817" w14:textId="77777777" w:rsidR="00D25503" w:rsidRPr="00772E06" w:rsidRDefault="00507100" w:rsidP="00D25503">
      <w:pPr>
        <w:tabs>
          <w:tab w:val="left" w:pos="540"/>
        </w:tabs>
        <w:spacing w:afterLines="100" w:after="240"/>
        <w:ind w:left="539"/>
        <w:jc w:val="both"/>
        <w:outlineLvl w:val="0"/>
        <w:rPr>
          <w:rFonts w:cs="Arial"/>
          <w:szCs w:val="22"/>
        </w:rPr>
      </w:pPr>
      <w:r>
        <w:rPr>
          <w:rFonts w:cs="Arial"/>
          <w:szCs w:val="22"/>
        </w:rPr>
        <w:t>El artículo 16 de las Condiciones del Balance establece los criterios para definir la responsabilidad del balance de cada conexión de forma que se evite cualquier hueco o solape en la responsabilidad del balance de los distintos participantes en el mercado que presten servicio en esa conexión, como exige el artículo 18.6.a de</w:t>
      </w:r>
      <w:r w:rsidR="00160A29">
        <w:rPr>
          <w:rFonts w:cs="Arial"/>
          <w:szCs w:val="22"/>
        </w:rPr>
        <w:t>l Reglamento</w:t>
      </w:r>
      <w:r>
        <w:rPr>
          <w:rFonts w:cs="Arial"/>
          <w:szCs w:val="22"/>
        </w:rPr>
        <w:t xml:space="preserve"> EB</w:t>
      </w:r>
      <w:r w:rsidR="00160A29">
        <w:rPr>
          <w:rFonts w:cs="Arial"/>
          <w:szCs w:val="22"/>
        </w:rPr>
        <w:t xml:space="preserve">. </w:t>
      </w:r>
      <w:r>
        <w:rPr>
          <w:rFonts w:cs="Arial"/>
          <w:szCs w:val="22"/>
        </w:rPr>
        <w:t>Al establecer la responsabilidad de cada conexión, se establece la responsabilidad del balance de cada unidad de programación.</w:t>
      </w:r>
      <w:r w:rsidR="00D25503">
        <w:rPr>
          <w:rFonts w:cs="Arial"/>
          <w:szCs w:val="22"/>
        </w:rPr>
        <w:t xml:space="preserve"> </w:t>
      </w:r>
      <w:r w:rsidR="00D25503" w:rsidRPr="00772E06">
        <w:rPr>
          <w:rFonts w:cs="Arial"/>
          <w:szCs w:val="22"/>
        </w:rPr>
        <w:t xml:space="preserve">Cada unidad de programación y cada zona de regulación estarán asignadas en cada momento a un único </w:t>
      </w:r>
      <w:r w:rsidR="00D25503">
        <w:rPr>
          <w:rFonts w:cs="Arial"/>
          <w:szCs w:val="22"/>
        </w:rPr>
        <w:t>BRP</w:t>
      </w:r>
      <w:r w:rsidR="00D25503" w:rsidRPr="00772E06">
        <w:rPr>
          <w:rFonts w:cs="Arial"/>
          <w:szCs w:val="22"/>
        </w:rPr>
        <w:t xml:space="preserve">. </w:t>
      </w:r>
    </w:p>
    <w:p w14:paraId="03B25031" w14:textId="77777777" w:rsidR="00507100"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 xml:space="preserve">Cada comercializador y cada consumidor directo puede delegar </w:t>
      </w:r>
      <w:r w:rsidR="008E42DA">
        <w:rPr>
          <w:rFonts w:cs="Arial"/>
          <w:szCs w:val="22"/>
        </w:rPr>
        <w:t xml:space="preserve">contractualmente </w:t>
      </w:r>
      <w:r>
        <w:rPr>
          <w:rFonts w:cs="Arial"/>
          <w:szCs w:val="22"/>
        </w:rPr>
        <w:t>su responsabilidad como BRP</w:t>
      </w:r>
      <w:r w:rsidR="00C2564D">
        <w:rPr>
          <w:rFonts w:cs="Arial"/>
          <w:szCs w:val="22"/>
        </w:rPr>
        <w:t xml:space="preserve"> </w:t>
      </w:r>
      <w:r w:rsidR="00D86DD5">
        <w:rPr>
          <w:rFonts w:cs="Arial"/>
          <w:szCs w:val="22"/>
        </w:rPr>
        <w:t xml:space="preserve">de sus unidades de </w:t>
      </w:r>
      <w:r w:rsidR="000D01ED">
        <w:rPr>
          <w:rFonts w:cs="Arial"/>
          <w:szCs w:val="22"/>
        </w:rPr>
        <w:t>programación</w:t>
      </w:r>
      <w:r w:rsidR="00D86DD5">
        <w:rPr>
          <w:rFonts w:cs="Arial"/>
          <w:szCs w:val="22"/>
        </w:rPr>
        <w:t xml:space="preserve"> </w:t>
      </w:r>
      <w:r w:rsidR="00B90237">
        <w:rPr>
          <w:rFonts w:cs="Arial"/>
          <w:szCs w:val="22"/>
        </w:rPr>
        <w:t>a</w:t>
      </w:r>
      <w:r>
        <w:rPr>
          <w:rFonts w:cs="Arial"/>
          <w:szCs w:val="22"/>
        </w:rPr>
        <w:t xml:space="preserve"> otro BRP </w:t>
      </w:r>
      <w:r w:rsidR="008E42DA">
        <w:rPr>
          <w:rFonts w:cs="Arial"/>
          <w:szCs w:val="22"/>
        </w:rPr>
        <w:t xml:space="preserve">con </w:t>
      </w:r>
      <w:r w:rsidR="00B04E0C">
        <w:rPr>
          <w:rFonts w:cs="Arial"/>
          <w:szCs w:val="22"/>
        </w:rPr>
        <w:t xml:space="preserve">sólo </w:t>
      </w:r>
      <w:r w:rsidR="008E42DA">
        <w:rPr>
          <w:rFonts w:cs="Arial"/>
          <w:szCs w:val="22"/>
        </w:rPr>
        <w:t xml:space="preserve">una </w:t>
      </w:r>
      <w:r w:rsidR="00D221EA">
        <w:rPr>
          <w:rFonts w:cs="Arial"/>
          <w:szCs w:val="22"/>
        </w:rPr>
        <w:t xml:space="preserve">de las </w:t>
      </w:r>
      <w:r>
        <w:rPr>
          <w:rFonts w:cs="Arial"/>
          <w:szCs w:val="22"/>
        </w:rPr>
        <w:t xml:space="preserve">siguientes </w:t>
      </w:r>
      <w:r w:rsidR="00B04E0C">
        <w:rPr>
          <w:rFonts w:cs="Arial"/>
          <w:szCs w:val="22"/>
        </w:rPr>
        <w:t>opciones</w:t>
      </w:r>
      <w:r>
        <w:rPr>
          <w:rFonts w:cs="Arial"/>
          <w:szCs w:val="22"/>
        </w:rPr>
        <w:t>:</w:t>
      </w:r>
    </w:p>
    <w:p w14:paraId="6ABB265D" w14:textId="77777777" w:rsidR="00507100" w:rsidRDefault="00B04E0C" w:rsidP="00507100">
      <w:pPr>
        <w:numPr>
          <w:ilvl w:val="0"/>
          <w:numId w:val="15"/>
        </w:numPr>
        <w:spacing w:afterLines="100" w:after="240"/>
        <w:ind w:left="1134" w:hanging="284"/>
        <w:jc w:val="both"/>
        <w:outlineLvl w:val="0"/>
        <w:rPr>
          <w:rFonts w:cs="Arial"/>
          <w:szCs w:val="22"/>
        </w:rPr>
      </w:pPr>
      <w:r>
        <w:rPr>
          <w:rFonts w:cs="Arial"/>
          <w:szCs w:val="22"/>
        </w:rPr>
        <w:t xml:space="preserve">Al </w:t>
      </w:r>
      <w:r w:rsidR="00507100">
        <w:rPr>
          <w:rFonts w:cs="Arial"/>
          <w:szCs w:val="22"/>
        </w:rPr>
        <w:t xml:space="preserve">BRP al que ha designado como representante en el </w:t>
      </w:r>
      <w:r w:rsidR="00CB3DA1">
        <w:rPr>
          <w:rFonts w:cs="Arial"/>
          <w:szCs w:val="22"/>
        </w:rPr>
        <w:t>M</w:t>
      </w:r>
      <w:r w:rsidR="00507100">
        <w:rPr>
          <w:rFonts w:cs="Arial"/>
          <w:szCs w:val="22"/>
        </w:rPr>
        <w:t xml:space="preserve">ercado en modalidad de representación indirecta. </w:t>
      </w:r>
      <w:r>
        <w:rPr>
          <w:rFonts w:cs="Arial"/>
          <w:szCs w:val="22"/>
        </w:rPr>
        <w:t xml:space="preserve"> Cada comercializador y cada consumidor directo</w:t>
      </w:r>
      <w:r w:rsidR="00507100">
        <w:rPr>
          <w:rFonts w:cs="Arial"/>
          <w:szCs w:val="22"/>
        </w:rPr>
        <w:t xml:space="preserve"> </w:t>
      </w:r>
      <w:r>
        <w:rPr>
          <w:rFonts w:cs="Arial"/>
          <w:szCs w:val="22"/>
        </w:rPr>
        <w:t>delega contractualmente la responsabilidad como BRP en su representante en modalidad indirecta.</w:t>
      </w:r>
    </w:p>
    <w:p w14:paraId="28BBB154" w14:textId="77777777" w:rsidR="008F1F2A" w:rsidRDefault="00B04E0C" w:rsidP="00507100">
      <w:pPr>
        <w:numPr>
          <w:ilvl w:val="0"/>
          <w:numId w:val="15"/>
        </w:numPr>
        <w:spacing w:afterLines="100" w:after="240"/>
        <w:ind w:left="1134" w:hanging="284"/>
        <w:jc w:val="both"/>
        <w:outlineLvl w:val="0"/>
        <w:rPr>
          <w:rFonts w:cs="Arial"/>
          <w:szCs w:val="22"/>
        </w:rPr>
      </w:pPr>
      <w:r>
        <w:rPr>
          <w:rFonts w:cs="Arial"/>
          <w:szCs w:val="22"/>
        </w:rPr>
        <w:t xml:space="preserve">Al </w:t>
      </w:r>
      <w:r w:rsidR="00D91393">
        <w:rPr>
          <w:rFonts w:cs="Arial"/>
          <w:szCs w:val="22"/>
        </w:rPr>
        <w:t xml:space="preserve">comercializador </w:t>
      </w:r>
      <w:r w:rsidR="008F1F2A">
        <w:rPr>
          <w:rFonts w:cs="Arial"/>
          <w:szCs w:val="22"/>
        </w:rPr>
        <w:t>al que ha designado contractualmente mediante un contrato bilateral con responsabilidad de gestión única entre comercializadoras.</w:t>
      </w:r>
    </w:p>
    <w:p w14:paraId="438E9A70" w14:textId="77777777" w:rsidR="00507100" w:rsidRPr="00B661F6" w:rsidRDefault="00D91393" w:rsidP="00507100">
      <w:pPr>
        <w:numPr>
          <w:ilvl w:val="0"/>
          <w:numId w:val="15"/>
        </w:numPr>
        <w:spacing w:afterLines="100" w:after="240"/>
        <w:ind w:left="1134" w:hanging="284"/>
        <w:jc w:val="both"/>
        <w:outlineLvl w:val="0"/>
        <w:rPr>
          <w:rFonts w:cs="Arial"/>
          <w:szCs w:val="22"/>
        </w:rPr>
      </w:pPr>
      <w:r>
        <w:rPr>
          <w:rFonts w:cs="Arial"/>
          <w:szCs w:val="22"/>
        </w:rPr>
        <w:t xml:space="preserve">Al </w:t>
      </w:r>
      <w:r w:rsidR="00507100">
        <w:rPr>
          <w:rFonts w:cs="Arial"/>
          <w:szCs w:val="22"/>
        </w:rPr>
        <w:t xml:space="preserve">BRP al que ha designado </w:t>
      </w:r>
      <w:r w:rsidR="00D86DD5">
        <w:rPr>
          <w:rFonts w:cs="Arial"/>
          <w:szCs w:val="22"/>
        </w:rPr>
        <w:t xml:space="preserve">contractualmente </w:t>
      </w:r>
      <w:r w:rsidR="00507100">
        <w:rPr>
          <w:rFonts w:cs="Arial"/>
          <w:szCs w:val="22"/>
        </w:rPr>
        <w:t>como responsable del balance frente al operador del sistema.</w:t>
      </w:r>
    </w:p>
    <w:p w14:paraId="50C799FF" w14:textId="77777777" w:rsidR="00507100" w:rsidRPr="00B661F6" w:rsidRDefault="00507100" w:rsidP="00507100">
      <w:pPr>
        <w:tabs>
          <w:tab w:val="left" w:pos="567"/>
        </w:tabs>
        <w:spacing w:afterLines="100" w:after="240"/>
        <w:ind w:left="567"/>
        <w:jc w:val="both"/>
        <w:outlineLvl w:val="0"/>
        <w:rPr>
          <w:rFonts w:cs="Arial"/>
          <w:szCs w:val="22"/>
        </w:rPr>
      </w:pPr>
      <w:r w:rsidRPr="00CC343B">
        <w:rPr>
          <w:rFonts w:cs="Arial"/>
          <w:szCs w:val="22"/>
        </w:rPr>
        <w:t>El BRP que ha sido designado</w:t>
      </w:r>
      <w:r w:rsidRPr="002A3248">
        <w:rPr>
          <w:rFonts w:cs="Arial"/>
          <w:szCs w:val="22"/>
        </w:rPr>
        <w:t xml:space="preserve"> con alguna de las </w:t>
      </w:r>
      <w:r w:rsidR="00B04E0C">
        <w:rPr>
          <w:rFonts w:cs="Arial"/>
          <w:szCs w:val="22"/>
        </w:rPr>
        <w:t>opciones</w:t>
      </w:r>
      <w:r w:rsidRPr="002A3248">
        <w:rPr>
          <w:rFonts w:cs="Arial"/>
          <w:szCs w:val="22"/>
        </w:rPr>
        <w:t xml:space="preserve"> anteriores no puede, a</w:t>
      </w:r>
      <w:r w:rsidRPr="00B661F6">
        <w:rPr>
          <w:rFonts w:cs="Arial"/>
          <w:szCs w:val="22"/>
        </w:rPr>
        <w:t xml:space="preserve"> su vez, delegar en un tercero su responsabilidad como BRP.</w:t>
      </w:r>
    </w:p>
    <w:p w14:paraId="146BA747" w14:textId="52281211" w:rsidR="00507100" w:rsidRPr="00B661F6"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Cada instalaci</w:t>
      </w:r>
      <w:r w:rsidR="00753BE1">
        <w:rPr>
          <w:rFonts w:cs="Arial"/>
          <w:szCs w:val="22"/>
        </w:rPr>
        <w:t>ón</w:t>
      </w:r>
      <w:r>
        <w:rPr>
          <w:rFonts w:cs="Arial"/>
          <w:szCs w:val="22"/>
        </w:rPr>
        <w:t xml:space="preserve"> de producción</w:t>
      </w:r>
      <w:ins w:id="13" w:author="Autor">
        <w:r w:rsidR="00230B1F">
          <w:rPr>
            <w:rFonts w:cs="Arial"/>
            <w:szCs w:val="22"/>
          </w:rPr>
          <w:t>, hibridación</w:t>
        </w:r>
        <w:r w:rsidR="00745A3B">
          <w:rPr>
            <w:rFonts w:cs="Arial"/>
            <w:szCs w:val="22"/>
          </w:rPr>
          <w:t xml:space="preserve"> o almacenamiento</w:t>
        </w:r>
      </w:ins>
      <w:r>
        <w:rPr>
          <w:rFonts w:cs="Arial"/>
          <w:szCs w:val="22"/>
        </w:rPr>
        <w:t xml:space="preserve"> </w:t>
      </w:r>
      <w:r w:rsidRPr="002A3248">
        <w:rPr>
          <w:rFonts w:cs="Arial"/>
          <w:szCs w:val="22"/>
        </w:rPr>
        <w:t xml:space="preserve">que forme parte de una zona de regulación </w:t>
      </w:r>
      <w:r w:rsidRPr="00B661F6">
        <w:rPr>
          <w:rFonts w:cs="Arial"/>
          <w:szCs w:val="22"/>
        </w:rPr>
        <w:t xml:space="preserve">delega </w:t>
      </w:r>
      <w:r w:rsidR="00D86DD5">
        <w:rPr>
          <w:rFonts w:cs="Arial"/>
          <w:szCs w:val="22"/>
        </w:rPr>
        <w:t xml:space="preserve">contractualmente </w:t>
      </w:r>
      <w:r w:rsidRPr="00B661F6">
        <w:rPr>
          <w:rFonts w:cs="Arial"/>
          <w:szCs w:val="22"/>
        </w:rPr>
        <w:t xml:space="preserve">en el titular de la zona de regulación su responsabilidad del balance, en virtud del acuerdo de pertenencia a zona de regulación que hayan firmado entre las partes.  </w:t>
      </w:r>
      <w:r w:rsidR="00753BE1">
        <w:rPr>
          <w:rFonts w:cs="Arial"/>
          <w:szCs w:val="22"/>
        </w:rPr>
        <w:t xml:space="preserve">El </w:t>
      </w:r>
      <w:r w:rsidR="00DE1A6F">
        <w:rPr>
          <w:rFonts w:cs="Arial"/>
          <w:szCs w:val="22"/>
        </w:rPr>
        <w:t>titular d</w:t>
      </w:r>
      <w:r w:rsidR="00753BE1">
        <w:rPr>
          <w:rFonts w:cs="Arial"/>
          <w:szCs w:val="22"/>
        </w:rPr>
        <w:t>e la instalación de producción</w:t>
      </w:r>
      <w:r w:rsidR="00745A3B">
        <w:rPr>
          <w:rFonts w:cs="Arial"/>
          <w:szCs w:val="22"/>
        </w:rPr>
        <w:t xml:space="preserve"> </w:t>
      </w:r>
      <w:ins w:id="14" w:author="Autor">
        <w:r w:rsidR="00745A3B">
          <w:rPr>
            <w:rFonts w:cs="Arial"/>
            <w:szCs w:val="22"/>
          </w:rPr>
          <w:t>o almacenamiento</w:t>
        </w:r>
        <w:r w:rsidR="00753BE1">
          <w:rPr>
            <w:rFonts w:cs="Arial"/>
            <w:szCs w:val="22"/>
          </w:rPr>
          <w:t xml:space="preserve"> </w:t>
        </w:r>
      </w:ins>
      <w:r w:rsidR="00753BE1">
        <w:rPr>
          <w:rFonts w:cs="Arial"/>
          <w:szCs w:val="22"/>
        </w:rPr>
        <w:t>n</w:t>
      </w:r>
      <w:r w:rsidRPr="00B661F6">
        <w:rPr>
          <w:rFonts w:cs="Arial"/>
          <w:szCs w:val="22"/>
        </w:rPr>
        <w:t>o puede delegar dicha responsabilidad en otro BRP</w:t>
      </w:r>
      <w:r w:rsidR="00753BE1">
        <w:rPr>
          <w:rFonts w:cs="Arial"/>
          <w:szCs w:val="22"/>
        </w:rPr>
        <w:t xml:space="preserve"> distinto al de la zona de regulación</w:t>
      </w:r>
      <w:r w:rsidRPr="00B661F6">
        <w:rPr>
          <w:rFonts w:cs="Arial"/>
          <w:szCs w:val="22"/>
        </w:rPr>
        <w:t>.</w:t>
      </w:r>
    </w:p>
    <w:p w14:paraId="00FD07E4" w14:textId="36A8DCA9" w:rsidR="00507100"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 xml:space="preserve">Cada </w:t>
      </w:r>
      <w:r w:rsidR="00D86DD5">
        <w:rPr>
          <w:rFonts w:cs="Arial"/>
          <w:szCs w:val="22"/>
        </w:rPr>
        <w:t>instalación de producción</w:t>
      </w:r>
      <w:ins w:id="15" w:author="Autor">
        <w:r w:rsidR="00C7320C">
          <w:rPr>
            <w:rFonts w:cs="Arial"/>
            <w:szCs w:val="22"/>
          </w:rPr>
          <w:t>,</w:t>
        </w:r>
        <w:r w:rsidR="00745A3B">
          <w:rPr>
            <w:rFonts w:cs="Arial"/>
            <w:szCs w:val="22"/>
          </w:rPr>
          <w:t xml:space="preserve"> </w:t>
        </w:r>
        <w:r w:rsidR="00C7320C">
          <w:rPr>
            <w:rFonts w:cs="Arial"/>
            <w:szCs w:val="22"/>
          </w:rPr>
          <w:t xml:space="preserve">hibridación </w:t>
        </w:r>
        <w:r w:rsidR="00745A3B">
          <w:rPr>
            <w:rFonts w:cs="Arial"/>
            <w:szCs w:val="22"/>
          </w:rPr>
          <w:t>o almacenamiento</w:t>
        </w:r>
      </w:ins>
      <w:r w:rsidR="00D86DD5">
        <w:rPr>
          <w:rFonts w:cs="Arial"/>
          <w:szCs w:val="22"/>
        </w:rPr>
        <w:t xml:space="preserve"> </w:t>
      </w:r>
      <w:r w:rsidR="00D86DD5" w:rsidRPr="002A3248">
        <w:rPr>
          <w:rFonts w:cs="Arial"/>
          <w:szCs w:val="22"/>
        </w:rPr>
        <w:t xml:space="preserve">que </w:t>
      </w:r>
      <w:r w:rsidR="00D86DD5">
        <w:rPr>
          <w:rFonts w:cs="Arial"/>
          <w:szCs w:val="22"/>
        </w:rPr>
        <w:t xml:space="preserve">no </w:t>
      </w:r>
      <w:r w:rsidR="00D86DD5" w:rsidRPr="002A3248">
        <w:rPr>
          <w:rFonts w:cs="Arial"/>
          <w:szCs w:val="22"/>
        </w:rPr>
        <w:t xml:space="preserve">forme parte de una zona de regulación </w:t>
      </w:r>
      <w:r>
        <w:rPr>
          <w:rFonts w:cs="Arial"/>
          <w:szCs w:val="22"/>
        </w:rPr>
        <w:t xml:space="preserve">puede delegar </w:t>
      </w:r>
      <w:r w:rsidR="00B04E0C">
        <w:rPr>
          <w:rFonts w:cs="Arial"/>
          <w:szCs w:val="22"/>
        </w:rPr>
        <w:t xml:space="preserve">contractualmente </w:t>
      </w:r>
      <w:r>
        <w:rPr>
          <w:rFonts w:cs="Arial"/>
          <w:szCs w:val="22"/>
        </w:rPr>
        <w:t xml:space="preserve">su responsabilidad como </w:t>
      </w:r>
      <w:r>
        <w:rPr>
          <w:rFonts w:cs="Arial"/>
          <w:szCs w:val="22"/>
        </w:rPr>
        <w:lastRenderedPageBreak/>
        <w:t>BRP</w:t>
      </w:r>
      <w:r w:rsidR="000D01ED">
        <w:rPr>
          <w:rFonts w:cs="Arial"/>
          <w:szCs w:val="22"/>
        </w:rPr>
        <w:t xml:space="preserve"> de sus unidades de programación</w:t>
      </w:r>
      <w:r>
        <w:rPr>
          <w:rFonts w:cs="Arial"/>
          <w:szCs w:val="22"/>
        </w:rPr>
        <w:t xml:space="preserve"> a otro BRP en las condiciones establecidas en el PO 14.8:</w:t>
      </w:r>
    </w:p>
    <w:p w14:paraId="0624790B" w14:textId="77777777" w:rsidR="00507100" w:rsidRPr="00B661F6" w:rsidRDefault="00507100" w:rsidP="00507100">
      <w:pPr>
        <w:numPr>
          <w:ilvl w:val="0"/>
          <w:numId w:val="15"/>
        </w:numPr>
        <w:spacing w:afterLines="100" w:after="240"/>
        <w:ind w:left="1134" w:hanging="284"/>
        <w:jc w:val="both"/>
        <w:outlineLvl w:val="0"/>
        <w:rPr>
          <w:rFonts w:cs="Arial"/>
          <w:szCs w:val="22"/>
        </w:rPr>
      </w:pPr>
      <w:r w:rsidRPr="002A3248">
        <w:rPr>
          <w:rFonts w:cs="Arial"/>
          <w:szCs w:val="22"/>
        </w:rPr>
        <w:t xml:space="preserve">BRP al </w:t>
      </w:r>
      <w:r w:rsidRPr="00B661F6">
        <w:rPr>
          <w:rFonts w:cs="Arial"/>
          <w:szCs w:val="22"/>
        </w:rPr>
        <w:t xml:space="preserve">que ha designado como representante en el </w:t>
      </w:r>
      <w:r w:rsidR="00CB3DA1">
        <w:rPr>
          <w:rFonts w:cs="Arial"/>
          <w:szCs w:val="22"/>
        </w:rPr>
        <w:t>M</w:t>
      </w:r>
      <w:r w:rsidRPr="00B661F6">
        <w:rPr>
          <w:rFonts w:cs="Arial"/>
          <w:szCs w:val="22"/>
        </w:rPr>
        <w:t xml:space="preserve">ercado en modalidad de representación indirecta. </w:t>
      </w:r>
      <w:r w:rsidR="00B04E0C">
        <w:rPr>
          <w:rFonts w:cs="Arial"/>
          <w:szCs w:val="22"/>
        </w:rPr>
        <w:t>Cada titular delega contractualmente la responsabilidad como BRP en su representante en modalidad indirecta</w:t>
      </w:r>
      <w:r w:rsidRPr="00B661F6">
        <w:rPr>
          <w:rFonts w:cs="Arial"/>
          <w:szCs w:val="22"/>
        </w:rPr>
        <w:t xml:space="preserve"> </w:t>
      </w:r>
    </w:p>
    <w:p w14:paraId="40444BDA" w14:textId="77777777" w:rsidR="00507100" w:rsidRDefault="0019518B" w:rsidP="00507100">
      <w:pPr>
        <w:numPr>
          <w:ilvl w:val="0"/>
          <w:numId w:val="15"/>
        </w:numPr>
        <w:spacing w:afterLines="100" w:after="240"/>
        <w:ind w:left="1134" w:hanging="284"/>
        <w:jc w:val="both"/>
        <w:outlineLvl w:val="0"/>
        <w:rPr>
          <w:rFonts w:cs="Arial"/>
          <w:szCs w:val="22"/>
        </w:rPr>
      </w:pPr>
      <w:r>
        <w:rPr>
          <w:rFonts w:cs="Arial"/>
          <w:szCs w:val="22"/>
        </w:rPr>
        <w:t>Comercializador</w:t>
      </w:r>
      <w:r w:rsidR="00507100" w:rsidRPr="00B661F6">
        <w:rPr>
          <w:rFonts w:cs="Arial"/>
          <w:szCs w:val="22"/>
        </w:rPr>
        <w:t xml:space="preserve"> </w:t>
      </w:r>
      <w:r w:rsidR="00507100">
        <w:rPr>
          <w:rFonts w:cs="Arial"/>
          <w:szCs w:val="22"/>
        </w:rPr>
        <w:t>con el que ha firmado un contrato de comercialización de la energía vertida por la instalación.</w:t>
      </w:r>
    </w:p>
    <w:p w14:paraId="171EB9A8" w14:textId="1FB120D8" w:rsidR="008F1F2A" w:rsidRDefault="008F1F2A" w:rsidP="00507100">
      <w:pPr>
        <w:numPr>
          <w:ilvl w:val="0"/>
          <w:numId w:val="15"/>
        </w:numPr>
        <w:spacing w:afterLines="100" w:after="240"/>
        <w:ind w:left="1134" w:hanging="284"/>
        <w:jc w:val="both"/>
        <w:outlineLvl w:val="0"/>
        <w:rPr>
          <w:rFonts w:cs="Arial"/>
          <w:szCs w:val="22"/>
        </w:rPr>
      </w:pPr>
      <w:r>
        <w:rPr>
          <w:rFonts w:cs="Arial"/>
          <w:szCs w:val="22"/>
        </w:rPr>
        <w:t>BRP al que ha designado contractualmente como responsable del balance frente al operador del sistema</w:t>
      </w:r>
      <w:ins w:id="16" w:author="Autor">
        <w:r w:rsidR="00803BB7">
          <w:rPr>
            <w:rFonts w:cs="Arial"/>
            <w:szCs w:val="22"/>
          </w:rPr>
          <w:t>.  En el caso de hibridación</w:t>
        </w:r>
        <w:r w:rsidR="00BD471D">
          <w:rPr>
            <w:rFonts w:cs="Arial"/>
            <w:szCs w:val="22"/>
          </w:rPr>
          <w:t>,</w:t>
        </w:r>
        <w:r w:rsidR="00803BB7">
          <w:rPr>
            <w:rFonts w:cs="Arial"/>
            <w:szCs w:val="22"/>
          </w:rPr>
          <w:t xml:space="preserve"> </w:t>
        </w:r>
        <w:r w:rsidR="00A47738">
          <w:rPr>
            <w:rFonts w:cs="Arial"/>
            <w:szCs w:val="22"/>
          </w:rPr>
          <w:t xml:space="preserve">todas las instalaciones que la </w:t>
        </w:r>
        <w:r w:rsidR="009447AA">
          <w:rPr>
            <w:rFonts w:cs="Arial"/>
            <w:szCs w:val="22"/>
          </w:rPr>
          <w:t>componen</w:t>
        </w:r>
        <w:r w:rsidR="00120013">
          <w:rPr>
            <w:rFonts w:cs="Arial"/>
            <w:szCs w:val="22"/>
          </w:rPr>
          <w:t xml:space="preserve"> </w:t>
        </w:r>
        <w:r w:rsidR="00A47738">
          <w:rPr>
            <w:rFonts w:cs="Arial"/>
            <w:szCs w:val="22"/>
          </w:rPr>
          <w:t xml:space="preserve">deben </w:t>
        </w:r>
        <w:r w:rsidR="00BD471D">
          <w:rPr>
            <w:rFonts w:cs="Arial"/>
            <w:szCs w:val="22"/>
          </w:rPr>
          <w:t>designar</w:t>
        </w:r>
        <w:r w:rsidR="00A47738">
          <w:rPr>
            <w:rFonts w:cs="Arial"/>
            <w:szCs w:val="22"/>
          </w:rPr>
          <w:t xml:space="preserve"> </w:t>
        </w:r>
        <w:r w:rsidR="00BD471D">
          <w:rPr>
            <w:rFonts w:cs="Arial"/>
            <w:szCs w:val="22"/>
          </w:rPr>
          <w:t>a</w:t>
        </w:r>
        <w:r w:rsidR="00A47738">
          <w:rPr>
            <w:rFonts w:cs="Arial"/>
            <w:szCs w:val="22"/>
          </w:rPr>
          <w:t>l mismo BRP.</w:t>
        </w:r>
      </w:ins>
    </w:p>
    <w:p w14:paraId="10C512E3" w14:textId="77777777" w:rsidR="00507100" w:rsidRPr="004D74CE" w:rsidRDefault="00507100" w:rsidP="00507100">
      <w:pPr>
        <w:tabs>
          <w:tab w:val="left" w:pos="567"/>
        </w:tabs>
        <w:spacing w:afterLines="100" w:after="240"/>
        <w:ind w:left="567"/>
        <w:jc w:val="both"/>
        <w:outlineLvl w:val="0"/>
        <w:rPr>
          <w:rFonts w:cs="Arial"/>
          <w:szCs w:val="22"/>
        </w:rPr>
      </w:pPr>
      <w:r w:rsidRPr="00CC343B">
        <w:rPr>
          <w:rFonts w:cs="Arial"/>
          <w:szCs w:val="22"/>
        </w:rPr>
        <w:t>El BRP que ha sido designado</w:t>
      </w:r>
      <w:r w:rsidRPr="004D74CE">
        <w:rPr>
          <w:rFonts w:cs="Arial"/>
          <w:szCs w:val="22"/>
        </w:rPr>
        <w:t xml:space="preserve"> con alguna de las modalidades anteriores no puede, a su vez, delegar en un tercero su responsabilidad como BRP.</w:t>
      </w:r>
    </w:p>
    <w:p w14:paraId="7372526C" w14:textId="77777777" w:rsidR="00507100" w:rsidRDefault="00507100" w:rsidP="00507100">
      <w:pPr>
        <w:numPr>
          <w:ilvl w:val="0"/>
          <w:numId w:val="16"/>
        </w:numPr>
        <w:tabs>
          <w:tab w:val="left" w:pos="993"/>
        </w:tabs>
        <w:spacing w:afterLines="100" w:after="240"/>
        <w:ind w:left="993" w:hanging="426"/>
        <w:jc w:val="both"/>
        <w:outlineLvl w:val="0"/>
        <w:rPr>
          <w:rFonts w:cs="Arial"/>
          <w:szCs w:val="22"/>
        </w:rPr>
      </w:pPr>
      <w:r>
        <w:rPr>
          <w:rFonts w:cs="Arial"/>
          <w:szCs w:val="22"/>
        </w:rPr>
        <w:t>Cada zona de regulación tiene como BRP al sujeto propietario de la misma y no puede delegar su responsabilidad a otro BRP.</w:t>
      </w:r>
    </w:p>
    <w:p w14:paraId="03D0EFC6" w14:textId="77777777" w:rsidR="00961389" w:rsidRPr="00363160" w:rsidRDefault="00961389" w:rsidP="00E511AC">
      <w:pPr>
        <w:spacing w:afterLines="100" w:after="240"/>
        <w:ind w:left="567"/>
        <w:jc w:val="both"/>
        <w:rPr>
          <w:rFonts w:cs="Arial"/>
          <w:i/>
          <w:szCs w:val="22"/>
        </w:rPr>
      </w:pPr>
      <w:r>
        <w:rPr>
          <w:rFonts w:cs="Arial"/>
          <w:szCs w:val="22"/>
        </w:rPr>
        <w:t xml:space="preserve">El BRP, responsable financiero de los desvíos, será asimismo el responsable </w:t>
      </w:r>
      <w:r w:rsidRPr="00772E06">
        <w:rPr>
          <w:rFonts w:cs="Arial"/>
          <w:szCs w:val="22"/>
        </w:rPr>
        <w:t xml:space="preserve">de los pagos, de los cobros y de la prestación de las garantías de pago que se deriven de la participación en el </w:t>
      </w:r>
      <w:r w:rsidR="00617249">
        <w:rPr>
          <w:rFonts w:cs="Arial"/>
          <w:szCs w:val="22"/>
        </w:rPr>
        <w:t>M</w:t>
      </w:r>
      <w:r w:rsidRPr="00772E06">
        <w:rPr>
          <w:rFonts w:cs="Arial"/>
          <w:szCs w:val="22"/>
        </w:rPr>
        <w:t>ercado de la unidad de programación</w:t>
      </w:r>
      <w:r>
        <w:rPr>
          <w:rFonts w:cs="Arial"/>
          <w:szCs w:val="22"/>
        </w:rPr>
        <w:t>/zona de regulación, en particular de los derechos de cobro y obligaciones de pago por la energía asignada para la resolución de restricciones técnicas y de otros conceptos cuya liquidación se ha asignado al operador del sistema que se establecen en el PO 14.4</w:t>
      </w:r>
      <w:r w:rsidR="00D1778A">
        <w:rPr>
          <w:rFonts w:cs="Arial"/>
          <w:szCs w:val="22"/>
        </w:rPr>
        <w:t>.</w:t>
      </w:r>
    </w:p>
    <w:p w14:paraId="018B4032" w14:textId="77777777" w:rsidR="00FC7DED" w:rsidRDefault="00FC7DED" w:rsidP="001A4EA6">
      <w:pPr>
        <w:tabs>
          <w:tab w:val="left" w:pos="540"/>
        </w:tabs>
        <w:spacing w:afterLines="100" w:after="240"/>
        <w:jc w:val="both"/>
        <w:outlineLvl w:val="0"/>
        <w:rPr>
          <w:rFonts w:cs="Arial"/>
          <w:szCs w:val="22"/>
        </w:rPr>
      </w:pPr>
    </w:p>
    <w:p w14:paraId="562A79A8" w14:textId="77777777" w:rsidR="000D5A2A" w:rsidRPr="00432EF0" w:rsidRDefault="000D5A2A" w:rsidP="00031CAB">
      <w:pPr>
        <w:tabs>
          <w:tab w:val="left" w:pos="540"/>
        </w:tabs>
        <w:spacing w:afterLines="100" w:after="240"/>
        <w:ind w:left="539" w:hanging="539"/>
        <w:jc w:val="both"/>
        <w:outlineLvl w:val="0"/>
        <w:rPr>
          <w:rFonts w:cs="Arial"/>
          <w:bCs/>
          <w:szCs w:val="22"/>
        </w:rPr>
      </w:pPr>
      <w:bookmarkStart w:id="17" w:name="_Toc136057141"/>
      <w:r w:rsidRPr="00432EF0">
        <w:rPr>
          <w:rFonts w:cs="Arial"/>
          <w:bCs/>
          <w:szCs w:val="22"/>
        </w:rPr>
        <w:t>3.</w:t>
      </w:r>
      <w:r w:rsidR="009C502E" w:rsidRPr="00432EF0">
        <w:rPr>
          <w:rFonts w:cs="Arial"/>
          <w:bCs/>
          <w:szCs w:val="22"/>
        </w:rPr>
        <w:t>3</w:t>
      </w:r>
      <w:r w:rsidR="00772E06" w:rsidRPr="00432EF0">
        <w:rPr>
          <w:rFonts w:cs="Arial"/>
          <w:bCs/>
          <w:szCs w:val="22"/>
        </w:rPr>
        <w:tab/>
      </w:r>
      <w:r w:rsidRPr="00432EF0">
        <w:rPr>
          <w:rFonts w:cs="Arial"/>
          <w:bCs/>
          <w:szCs w:val="22"/>
        </w:rPr>
        <w:t>Cambios durante la participación</w:t>
      </w:r>
      <w:bookmarkEnd w:id="17"/>
      <w:r w:rsidR="00A04ECB" w:rsidRPr="00432EF0">
        <w:rPr>
          <w:rFonts w:cs="Arial"/>
          <w:bCs/>
          <w:szCs w:val="22"/>
        </w:rPr>
        <w:t xml:space="preserve"> en el </w:t>
      </w:r>
      <w:r w:rsidR="00352B41" w:rsidRPr="00432EF0">
        <w:rPr>
          <w:rFonts w:cs="Arial"/>
          <w:bCs/>
          <w:szCs w:val="22"/>
        </w:rPr>
        <w:t>M</w:t>
      </w:r>
      <w:r w:rsidR="00A04ECB" w:rsidRPr="00432EF0">
        <w:rPr>
          <w:rFonts w:cs="Arial"/>
          <w:bCs/>
          <w:szCs w:val="22"/>
        </w:rPr>
        <w:t>ercado</w:t>
      </w:r>
    </w:p>
    <w:p w14:paraId="368A046A" w14:textId="77777777" w:rsidR="000D5A2A" w:rsidRPr="00395C03" w:rsidRDefault="006259C8" w:rsidP="00031CAB">
      <w:pPr>
        <w:tabs>
          <w:tab w:val="left" w:pos="540"/>
        </w:tabs>
        <w:spacing w:afterLines="100" w:after="240"/>
        <w:ind w:left="539" w:firstLine="1"/>
        <w:jc w:val="both"/>
        <w:outlineLvl w:val="0"/>
        <w:rPr>
          <w:rFonts w:cs="Arial"/>
          <w:szCs w:val="22"/>
        </w:rPr>
      </w:pPr>
      <w:r>
        <w:rPr>
          <w:rFonts w:cs="Arial"/>
          <w:szCs w:val="22"/>
        </w:rPr>
        <w:t>El</w:t>
      </w:r>
      <w:r w:rsidRPr="00395C03">
        <w:rPr>
          <w:rFonts w:cs="Arial"/>
          <w:szCs w:val="22"/>
        </w:rPr>
        <w:t xml:space="preserve"> </w:t>
      </w:r>
      <w:r w:rsidR="00287378">
        <w:rPr>
          <w:rFonts w:cs="Arial"/>
          <w:szCs w:val="22"/>
        </w:rPr>
        <w:t>BRP</w:t>
      </w:r>
      <w:r w:rsidR="00F87C2F">
        <w:rPr>
          <w:rFonts w:cs="Arial"/>
          <w:szCs w:val="22"/>
        </w:rPr>
        <w:t>,</w:t>
      </w:r>
      <w:r w:rsidR="00287378">
        <w:rPr>
          <w:rFonts w:cs="Arial"/>
          <w:szCs w:val="22"/>
        </w:rPr>
        <w:t xml:space="preserve"> o en su caso </w:t>
      </w:r>
      <w:r w:rsidR="00F9540F">
        <w:rPr>
          <w:rFonts w:cs="Arial"/>
          <w:szCs w:val="22"/>
        </w:rPr>
        <w:t xml:space="preserve">el </w:t>
      </w:r>
      <w:r w:rsidR="00287378">
        <w:rPr>
          <w:rFonts w:cs="Arial"/>
          <w:szCs w:val="22"/>
        </w:rPr>
        <w:t>participante en el mercado</w:t>
      </w:r>
      <w:r w:rsidR="00A2227E" w:rsidRPr="00395C03">
        <w:rPr>
          <w:rFonts w:cs="Arial"/>
          <w:szCs w:val="22"/>
        </w:rPr>
        <w:t xml:space="preserve">, </w:t>
      </w:r>
      <w:r w:rsidR="000D5A2A" w:rsidRPr="00395C03">
        <w:rPr>
          <w:rFonts w:cs="Arial"/>
          <w:szCs w:val="22"/>
        </w:rPr>
        <w:t xml:space="preserve">deberá comunicar al </w:t>
      </w:r>
      <w:r w:rsidR="00E511AC">
        <w:rPr>
          <w:rFonts w:cs="Arial"/>
          <w:szCs w:val="22"/>
        </w:rPr>
        <w:t>o</w:t>
      </w:r>
      <w:r w:rsidR="000D5A2A" w:rsidRPr="00395C03">
        <w:rPr>
          <w:rFonts w:cs="Arial"/>
          <w:szCs w:val="22"/>
        </w:rPr>
        <w:t xml:space="preserve">perador del </w:t>
      </w:r>
      <w:r w:rsidR="00E511AC">
        <w:rPr>
          <w:rFonts w:cs="Arial"/>
          <w:szCs w:val="22"/>
        </w:rPr>
        <w:t>s</w:t>
      </w:r>
      <w:r w:rsidR="000D5A2A" w:rsidRPr="00395C03">
        <w:rPr>
          <w:rFonts w:cs="Arial"/>
          <w:szCs w:val="22"/>
        </w:rPr>
        <w:t xml:space="preserve">istema cualquier cambio en los datos </w:t>
      </w:r>
      <w:r w:rsidR="003B4260" w:rsidRPr="00395C03">
        <w:rPr>
          <w:rFonts w:cs="Arial"/>
          <w:szCs w:val="22"/>
        </w:rPr>
        <w:t xml:space="preserve">requeridos para su participación en el </w:t>
      </w:r>
      <w:r w:rsidR="00F8602D">
        <w:rPr>
          <w:rFonts w:cs="Arial"/>
          <w:szCs w:val="22"/>
        </w:rPr>
        <w:t>M</w:t>
      </w:r>
      <w:r w:rsidR="003B4260" w:rsidRPr="00395C03">
        <w:rPr>
          <w:rFonts w:cs="Arial"/>
          <w:szCs w:val="22"/>
        </w:rPr>
        <w:t>ercado</w:t>
      </w:r>
      <w:r w:rsidR="000D5A2A" w:rsidRPr="00395C03">
        <w:rPr>
          <w:rFonts w:cs="Arial"/>
          <w:szCs w:val="22"/>
        </w:rPr>
        <w:t xml:space="preserve"> </w:t>
      </w:r>
      <w:r w:rsidR="003B4260" w:rsidRPr="00395C03">
        <w:rPr>
          <w:rFonts w:cs="Arial"/>
          <w:szCs w:val="22"/>
        </w:rPr>
        <w:t>con</w:t>
      </w:r>
      <w:r w:rsidR="000D5A2A" w:rsidRPr="00395C03">
        <w:rPr>
          <w:rFonts w:cs="Arial"/>
          <w:szCs w:val="22"/>
        </w:rPr>
        <w:t xml:space="preserve">forme a lo establecido en el </w:t>
      </w:r>
      <w:r w:rsidR="00BE5583" w:rsidRPr="00395C03">
        <w:rPr>
          <w:rFonts w:cs="Arial"/>
          <w:szCs w:val="22"/>
        </w:rPr>
        <w:t>PO</w:t>
      </w:r>
      <w:r w:rsidR="000D5A2A" w:rsidRPr="00395C03">
        <w:rPr>
          <w:rFonts w:cs="Arial"/>
          <w:szCs w:val="22"/>
        </w:rPr>
        <w:t xml:space="preserve"> 14.</w:t>
      </w:r>
      <w:r w:rsidR="000713D9" w:rsidRPr="00395C03">
        <w:rPr>
          <w:rFonts w:cs="Arial"/>
          <w:szCs w:val="22"/>
        </w:rPr>
        <w:t>2</w:t>
      </w:r>
      <w:r w:rsidR="001674DD">
        <w:rPr>
          <w:rFonts w:cs="Arial"/>
          <w:szCs w:val="22"/>
        </w:rPr>
        <w:t xml:space="preserve"> y</w:t>
      </w:r>
      <w:r w:rsidR="002D15D5">
        <w:rPr>
          <w:rFonts w:cs="Arial"/>
          <w:szCs w:val="22"/>
        </w:rPr>
        <w:t>, en su caso, en el PO 14.8</w:t>
      </w:r>
      <w:r w:rsidR="000D5A2A" w:rsidRPr="00395C03">
        <w:rPr>
          <w:rFonts w:cs="Arial"/>
          <w:szCs w:val="22"/>
        </w:rPr>
        <w:t>.</w:t>
      </w:r>
    </w:p>
    <w:p w14:paraId="67D82867" w14:textId="77777777" w:rsidR="000D5A2A" w:rsidRPr="00395C03" w:rsidRDefault="00166F19" w:rsidP="00031CAB">
      <w:pPr>
        <w:tabs>
          <w:tab w:val="left" w:pos="540"/>
        </w:tabs>
        <w:spacing w:afterLines="100" w:after="240"/>
        <w:ind w:left="539" w:firstLine="1"/>
        <w:jc w:val="both"/>
        <w:outlineLvl w:val="0"/>
        <w:rPr>
          <w:rFonts w:cs="Arial"/>
          <w:szCs w:val="22"/>
        </w:rPr>
      </w:pPr>
      <w:r>
        <w:rPr>
          <w:rFonts w:cs="Arial"/>
          <w:szCs w:val="22"/>
        </w:rPr>
        <w:t xml:space="preserve">El </w:t>
      </w:r>
      <w:r w:rsidR="0038638B">
        <w:rPr>
          <w:rFonts w:cs="Arial"/>
          <w:szCs w:val="22"/>
        </w:rPr>
        <w:t>BRP</w:t>
      </w:r>
      <w:r w:rsidR="000D5A2A" w:rsidRPr="00395C03">
        <w:rPr>
          <w:rFonts w:cs="Arial"/>
          <w:szCs w:val="22"/>
        </w:rPr>
        <w:t xml:space="preserve"> no podrá transferir a un tercero sus derechos y obligaciones como </w:t>
      </w:r>
      <w:r w:rsidR="0038638B">
        <w:rPr>
          <w:rFonts w:cs="Arial"/>
          <w:szCs w:val="22"/>
        </w:rPr>
        <w:t>BRP</w:t>
      </w:r>
      <w:r w:rsidR="000D5A2A" w:rsidRPr="00395C03">
        <w:rPr>
          <w:rFonts w:cs="Arial"/>
          <w:szCs w:val="22"/>
        </w:rPr>
        <w:t xml:space="preserve"> sin conocimiento del </w:t>
      </w:r>
      <w:r w:rsidR="00E511AC">
        <w:rPr>
          <w:rFonts w:cs="Arial"/>
          <w:szCs w:val="22"/>
        </w:rPr>
        <w:t>o</w:t>
      </w:r>
      <w:r w:rsidR="000D5A2A" w:rsidRPr="00395C03">
        <w:rPr>
          <w:rFonts w:cs="Arial"/>
          <w:szCs w:val="22"/>
        </w:rPr>
        <w:t xml:space="preserve">perador del </w:t>
      </w:r>
      <w:r w:rsidR="00E511AC">
        <w:rPr>
          <w:rFonts w:cs="Arial"/>
          <w:szCs w:val="22"/>
        </w:rPr>
        <w:t>s</w:t>
      </w:r>
      <w:r w:rsidR="000D5A2A" w:rsidRPr="00395C03">
        <w:rPr>
          <w:rFonts w:cs="Arial"/>
          <w:szCs w:val="22"/>
        </w:rPr>
        <w:t xml:space="preserve">istema. En caso de cambio de la entidad legal del </w:t>
      </w:r>
      <w:r w:rsidR="0038638B">
        <w:rPr>
          <w:rFonts w:cs="Arial"/>
          <w:szCs w:val="22"/>
        </w:rPr>
        <w:t xml:space="preserve">BRP </w:t>
      </w:r>
      <w:r w:rsidR="000D5A2A" w:rsidRPr="00395C03">
        <w:rPr>
          <w:rFonts w:cs="Arial"/>
          <w:szCs w:val="22"/>
        </w:rPr>
        <w:t xml:space="preserve">como consecuencia de fusiones, absorciones u otras operaciones, estará obligado a comunicar al </w:t>
      </w:r>
      <w:r w:rsidR="00E511AC">
        <w:rPr>
          <w:rFonts w:cs="Arial"/>
          <w:szCs w:val="22"/>
        </w:rPr>
        <w:t>o</w:t>
      </w:r>
      <w:r w:rsidR="000D5A2A" w:rsidRPr="00395C03">
        <w:rPr>
          <w:rFonts w:cs="Arial"/>
          <w:szCs w:val="22"/>
        </w:rPr>
        <w:t xml:space="preserve">perador del </w:t>
      </w:r>
      <w:r w:rsidR="00E511AC">
        <w:rPr>
          <w:rFonts w:cs="Arial"/>
          <w:szCs w:val="22"/>
        </w:rPr>
        <w:t>s</w:t>
      </w:r>
      <w:r w:rsidR="000D5A2A" w:rsidRPr="00395C03">
        <w:rPr>
          <w:rFonts w:cs="Arial"/>
          <w:szCs w:val="22"/>
        </w:rPr>
        <w:t xml:space="preserve">istema el cambio con la mayor prontitud y, en </w:t>
      </w:r>
      <w:r w:rsidR="0080305C" w:rsidRPr="00395C03">
        <w:rPr>
          <w:rFonts w:cs="Arial"/>
          <w:szCs w:val="22"/>
        </w:rPr>
        <w:t>todo caso</w:t>
      </w:r>
      <w:r w:rsidR="000D5A2A" w:rsidRPr="00395C03">
        <w:rPr>
          <w:rFonts w:cs="Arial"/>
          <w:szCs w:val="22"/>
        </w:rPr>
        <w:t xml:space="preserve">, antes de diez días hábiles de que el cambio tenga efecto legal. </w:t>
      </w:r>
    </w:p>
    <w:p w14:paraId="6A92E5B6" w14:textId="77777777" w:rsidR="00E65654" w:rsidRDefault="00BE5583" w:rsidP="00031CAB">
      <w:pPr>
        <w:tabs>
          <w:tab w:val="left" w:pos="540"/>
        </w:tabs>
        <w:spacing w:afterLines="100" w:after="240"/>
        <w:ind w:left="539"/>
        <w:jc w:val="both"/>
        <w:outlineLvl w:val="0"/>
        <w:rPr>
          <w:rFonts w:cs="Arial"/>
          <w:szCs w:val="22"/>
        </w:rPr>
      </w:pPr>
      <w:r w:rsidRPr="00772E06">
        <w:rPr>
          <w:rFonts w:cs="Arial"/>
          <w:szCs w:val="22"/>
        </w:rPr>
        <w:t xml:space="preserve">El </w:t>
      </w:r>
      <w:r w:rsidR="00F9540F">
        <w:rPr>
          <w:rFonts w:cs="Arial"/>
          <w:szCs w:val="22"/>
        </w:rPr>
        <w:t>participante</w:t>
      </w:r>
      <w:r w:rsidR="00F9540F" w:rsidRPr="00772E06">
        <w:rPr>
          <w:rFonts w:cs="Arial"/>
          <w:szCs w:val="22"/>
        </w:rPr>
        <w:t xml:space="preserve"> </w:t>
      </w:r>
      <w:r w:rsidR="00F9540F">
        <w:rPr>
          <w:rFonts w:cs="Arial"/>
          <w:szCs w:val="22"/>
        </w:rPr>
        <w:t xml:space="preserve">en el </w:t>
      </w:r>
      <w:r w:rsidR="00617249">
        <w:rPr>
          <w:rFonts w:cs="Arial"/>
          <w:szCs w:val="22"/>
        </w:rPr>
        <w:t>m</w:t>
      </w:r>
      <w:r w:rsidR="00166F19">
        <w:rPr>
          <w:rFonts w:cs="Arial"/>
          <w:szCs w:val="22"/>
        </w:rPr>
        <w:t>ercado</w:t>
      </w:r>
      <w:r w:rsidR="00166F19" w:rsidRPr="00395C03">
        <w:rPr>
          <w:rFonts w:cs="Arial"/>
          <w:szCs w:val="22"/>
        </w:rPr>
        <w:t xml:space="preserve"> </w:t>
      </w:r>
      <w:r w:rsidRPr="00772E06">
        <w:rPr>
          <w:rFonts w:cs="Arial"/>
          <w:szCs w:val="22"/>
        </w:rPr>
        <w:t xml:space="preserve">que actúe como representante de otros </w:t>
      </w:r>
      <w:r w:rsidR="000D5A2A" w:rsidRPr="00772E06">
        <w:rPr>
          <w:rFonts w:cs="Arial"/>
          <w:szCs w:val="22"/>
        </w:rPr>
        <w:t xml:space="preserve">no </w:t>
      </w:r>
      <w:r w:rsidRPr="00772E06">
        <w:rPr>
          <w:rFonts w:cs="Arial"/>
          <w:szCs w:val="22"/>
        </w:rPr>
        <w:t>podrá</w:t>
      </w:r>
      <w:r w:rsidR="000D5A2A" w:rsidRPr="00772E06">
        <w:rPr>
          <w:rFonts w:cs="Arial"/>
          <w:szCs w:val="22"/>
        </w:rPr>
        <w:t xml:space="preserve"> transferir su representación a otro </w:t>
      </w:r>
      <w:r w:rsidR="00F9540F">
        <w:rPr>
          <w:rFonts w:cs="Arial"/>
          <w:szCs w:val="22"/>
        </w:rPr>
        <w:t xml:space="preserve">participante en el </w:t>
      </w:r>
      <w:r w:rsidR="00352B41">
        <w:rPr>
          <w:rFonts w:cs="Arial"/>
          <w:szCs w:val="22"/>
        </w:rPr>
        <w:t>m</w:t>
      </w:r>
      <w:r w:rsidR="00166F19">
        <w:rPr>
          <w:rFonts w:cs="Arial"/>
          <w:szCs w:val="22"/>
        </w:rPr>
        <w:t>ercado</w:t>
      </w:r>
      <w:r w:rsidR="000D5A2A" w:rsidRPr="00772E06">
        <w:rPr>
          <w:rFonts w:cs="Arial"/>
          <w:szCs w:val="22"/>
        </w:rPr>
        <w:t>.</w:t>
      </w:r>
      <w:r w:rsidR="00E65654" w:rsidRPr="00772E06">
        <w:rPr>
          <w:rFonts w:cs="Arial"/>
          <w:szCs w:val="22"/>
        </w:rPr>
        <w:t xml:space="preserve"> </w:t>
      </w:r>
      <w:r w:rsidR="008A6862" w:rsidRPr="00772E06">
        <w:rPr>
          <w:rFonts w:cs="Arial"/>
          <w:szCs w:val="22"/>
        </w:rPr>
        <w:t xml:space="preserve">En caso de cambio de la entidad legal del </w:t>
      </w:r>
      <w:r w:rsidR="004A6CA0">
        <w:rPr>
          <w:rFonts w:cs="Arial"/>
          <w:szCs w:val="22"/>
        </w:rPr>
        <w:t>r</w:t>
      </w:r>
      <w:r w:rsidR="008A6862" w:rsidRPr="00772E06">
        <w:rPr>
          <w:rFonts w:cs="Arial"/>
          <w:szCs w:val="22"/>
        </w:rPr>
        <w:t xml:space="preserve">epresentante como consecuencia de fusiones, absorciones u otras operaciones, el </w:t>
      </w:r>
      <w:r w:rsidR="004A6CA0">
        <w:rPr>
          <w:rFonts w:cs="Arial"/>
          <w:szCs w:val="22"/>
        </w:rPr>
        <w:t>r</w:t>
      </w:r>
      <w:r w:rsidR="008A6862" w:rsidRPr="00772E06">
        <w:rPr>
          <w:rFonts w:cs="Arial"/>
          <w:szCs w:val="22"/>
        </w:rPr>
        <w:t xml:space="preserve">epresentante estará obligado a comunicar al </w:t>
      </w:r>
      <w:r w:rsidR="00E511AC">
        <w:rPr>
          <w:rFonts w:cs="Arial"/>
          <w:szCs w:val="22"/>
        </w:rPr>
        <w:t>o</w:t>
      </w:r>
      <w:r w:rsidR="008A6862" w:rsidRPr="00772E06">
        <w:rPr>
          <w:rFonts w:cs="Arial"/>
          <w:szCs w:val="22"/>
        </w:rPr>
        <w:t xml:space="preserve">perador del </w:t>
      </w:r>
      <w:r w:rsidR="00E511AC">
        <w:rPr>
          <w:rFonts w:cs="Arial"/>
          <w:szCs w:val="22"/>
        </w:rPr>
        <w:t>s</w:t>
      </w:r>
      <w:r w:rsidR="008A6862" w:rsidRPr="00772E06">
        <w:rPr>
          <w:rFonts w:cs="Arial"/>
          <w:szCs w:val="22"/>
        </w:rPr>
        <w:t>istema el cambio con la mayor prontitud y, en todo caso, antes de diez días hábiles de que el cambio tenga efecto legal.</w:t>
      </w:r>
      <w:r w:rsidR="008A6862" w:rsidRPr="00772E06" w:rsidDel="00C745DA">
        <w:rPr>
          <w:rFonts w:cs="Arial"/>
          <w:szCs w:val="22"/>
        </w:rPr>
        <w:t xml:space="preserve"> </w:t>
      </w:r>
    </w:p>
    <w:p w14:paraId="20835F58" w14:textId="77777777" w:rsidR="00166F19" w:rsidRDefault="00166F19" w:rsidP="00031CAB">
      <w:pPr>
        <w:tabs>
          <w:tab w:val="left" w:pos="540"/>
        </w:tabs>
        <w:spacing w:afterLines="100" w:after="240"/>
        <w:ind w:left="539"/>
        <w:jc w:val="both"/>
        <w:outlineLvl w:val="0"/>
        <w:rPr>
          <w:rFonts w:cs="Arial"/>
          <w:szCs w:val="22"/>
        </w:rPr>
      </w:pPr>
    </w:p>
    <w:p w14:paraId="6AED7FD8" w14:textId="77777777" w:rsidR="000D5A2A" w:rsidRPr="00432EF0" w:rsidRDefault="000D5A2A" w:rsidP="00031CAB">
      <w:pPr>
        <w:tabs>
          <w:tab w:val="left" w:pos="540"/>
        </w:tabs>
        <w:spacing w:afterLines="100" w:after="240"/>
        <w:ind w:left="539" w:hanging="539"/>
        <w:jc w:val="both"/>
        <w:outlineLvl w:val="0"/>
        <w:rPr>
          <w:rFonts w:cs="Arial"/>
          <w:bCs/>
          <w:szCs w:val="22"/>
        </w:rPr>
      </w:pPr>
      <w:bookmarkStart w:id="18" w:name="_Toc136057142"/>
      <w:r w:rsidRPr="00432EF0">
        <w:rPr>
          <w:rFonts w:cs="Arial"/>
          <w:bCs/>
          <w:szCs w:val="22"/>
        </w:rPr>
        <w:t>3.</w:t>
      </w:r>
      <w:r w:rsidR="009C502E" w:rsidRPr="00432EF0">
        <w:rPr>
          <w:rFonts w:cs="Arial"/>
          <w:bCs/>
          <w:szCs w:val="22"/>
        </w:rPr>
        <w:t>4</w:t>
      </w:r>
      <w:r w:rsidR="00772E06" w:rsidRPr="00432EF0">
        <w:rPr>
          <w:rFonts w:cs="Arial"/>
          <w:bCs/>
          <w:szCs w:val="22"/>
        </w:rPr>
        <w:tab/>
      </w:r>
      <w:r w:rsidRPr="00432EF0">
        <w:rPr>
          <w:rFonts w:cs="Arial"/>
          <w:bCs/>
          <w:szCs w:val="22"/>
        </w:rPr>
        <w:t>Suspensión de la participación</w:t>
      </w:r>
      <w:bookmarkEnd w:id="18"/>
      <w:r w:rsidR="00A04ECB" w:rsidRPr="00432EF0">
        <w:rPr>
          <w:rFonts w:cs="Arial"/>
          <w:bCs/>
          <w:szCs w:val="22"/>
        </w:rPr>
        <w:t xml:space="preserve"> en el mercado</w:t>
      </w:r>
    </w:p>
    <w:p w14:paraId="344E693F" w14:textId="77777777" w:rsidR="00352B41" w:rsidRPr="00352B41" w:rsidRDefault="000D5A2A" w:rsidP="00352B41">
      <w:pPr>
        <w:tabs>
          <w:tab w:val="left" w:pos="540"/>
        </w:tabs>
        <w:spacing w:afterLines="100" w:after="240"/>
        <w:ind w:left="539" w:firstLine="1"/>
        <w:jc w:val="both"/>
        <w:outlineLvl w:val="0"/>
        <w:rPr>
          <w:rFonts w:cs="Arial"/>
          <w:szCs w:val="22"/>
        </w:rPr>
      </w:pPr>
      <w:r w:rsidRPr="00772E06">
        <w:rPr>
          <w:rFonts w:cs="Arial"/>
          <w:szCs w:val="22"/>
        </w:rPr>
        <w:t xml:space="preserve">Desde el inicio de su participación en el </w:t>
      </w:r>
      <w:r w:rsidR="004000FE">
        <w:rPr>
          <w:rFonts w:cs="Arial"/>
          <w:szCs w:val="22"/>
        </w:rPr>
        <w:t>M</w:t>
      </w:r>
      <w:r w:rsidRPr="00772E06">
        <w:rPr>
          <w:rFonts w:cs="Arial"/>
          <w:szCs w:val="22"/>
        </w:rPr>
        <w:t xml:space="preserve">ercado, el </w:t>
      </w:r>
      <w:r w:rsidR="00A3585E">
        <w:rPr>
          <w:rFonts w:cs="Arial"/>
          <w:szCs w:val="22"/>
        </w:rPr>
        <w:t>participante</w:t>
      </w:r>
      <w:r w:rsidR="00166F19" w:rsidRPr="00395C03">
        <w:rPr>
          <w:rFonts w:cs="Arial"/>
          <w:szCs w:val="22"/>
        </w:rPr>
        <w:t xml:space="preserve"> </w:t>
      </w:r>
      <w:r w:rsidR="00000932">
        <w:rPr>
          <w:rFonts w:cs="Arial"/>
          <w:szCs w:val="22"/>
        </w:rPr>
        <w:t xml:space="preserve">en el mercado </w:t>
      </w:r>
      <w:r w:rsidRPr="00772E06">
        <w:rPr>
          <w:rFonts w:cs="Arial"/>
          <w:szCs w:val="22"/>
        </w:rPr>
        <w:t xml:space="preserve">deberá cumplir en todo momento </w:t>
      </w:r>
      <w:r w:rsidR="00352B41" w:rsidRPr="00772E06">
        <w:rPr>
          <w:rFonts w:cs="Arial"/>
          <w:szCs w:val="22"/>
        </w:rPr>
        <w:t>l</w:t>
      </w:r>
      <w:r w:rsidR="00352B41">
        <w:rPr>
          <w:rFonts w:cs="Arial"/>
          <w:szCs w:val="22"/>
        </w:rPr>
        <w:t>a</w:t>
      </w:r>
      <w:r w:rsidR="00352B41" w:rsidRPr="00772E06">
        <w:rPr>
          <w:rFonts w:cs="Arial"/>
          <w:szCs w:val="22"/>
        </w:rPr>
        <w:t xml:space="preserve">s </w:t>
      </w:r>
      <w:r w:rsidR="00501AB9">
        <w:rPr>
          <w:rFonts w:cs="Arial"/>
          <w:szCs w:val="22"/>
        </w:rPr>
        <w:t>condi</w:t>
      </w:r>
      <w:r w:rsidR="00282AB3">
        <w:rPr>
          <w:rFonts w:cs="Arial"/>
          <w:szCs w:val="22"/>
        </w:rPr>
        <w:t>ci</w:t>
      </w:r>
      <w:r w:rsidR="00501AB9">
        <w:rPr>
          <w:rFonts w:cs="Arial"/>
          <w:szCs w:val="22"/>
        </w:rPr>
        <w:t>ones</w:t>
      </w:r>
      <w:r w:rsidR="00501AB9" w:rsidRPr="00772E06">
        <w:rPr>
          <w:rFonts w:cs="Arial"/>
          <w:szCs w:val="22"/>
        </w:rPr>
        <w:t xml:space="preserve"> </w:t>
      </w:r>
      <w:r w:rsidRPr="00772E06">
        <w:rPr>
          <w:rFonts w:cs="Arial"/>
          <w:szCs w:val="22"/>
        </w:rPr>
        <w:t>de admisión; en caso de incumplimiento de algun</w:t>
      </w:r>
      <w:r w:rsidR="00352B41">
        <w:rPr>
          <w:rFonts w:cs="Arial"/>
          <w:szCs w:val="22"/>
        </w:rPr>
        <w:t>a</w:t>
      </w:r>
      <w:r w:rsidRPr="00772E06">
        <w:rPr>
          <w:rFonts w:cs="Arial"/>
          <w:szCs w:val="22"/>
        </w:rPr>
        <w:t xml:space="preserve"> de ell</w:t>
      </w:r>
      <w:r w:rsidR="00352B41">
        <w:rPr>
          <w:rFonts w:cs="Arial"/>
          <w:szCs w:val="22"/>
        </w:rPr>
        <w:t>a</w:t>
      </w:r>
      <w:r w:rsidRPr="00772E06">
        <w:rPr>
          <w:rFonts w:cs="Arial"/>
          <w:szCs w:val="22"/>
        </w:rPr>
        <w:t xml:space="preserve">s, el </w:t>
      </w:r>
      <w:r w:rsidR="003162FB">
        <w:rPr>
          <w:rFonts w:cs="Arial"/>
          <w:szCs w:val="22"/>
        </w:rPr>
        <w:t>o</w:t>
      </w:r>
      <w:r w:rsidRPr="00772E06">
        <w:rPr>
          <w:rFonts w:cs="Arial"/>
          <w:szCs w:val="22"/>
        </w:rPr>
        <w:t xml:space="preserve">perador del </w:t>
      </w:r>
      <w:r w:rsidR="003162FB">
        <w:rPr>
          <w:rFonts w:cs="Arial"/>
          <w:szCs w:val="22"/>
        </w:rPr>
        <w:t>s</w:t>
      </w:r>
      <w:r w:rsidRPr="00772E06">
        <w:rPr>
          <w:rFonts w:cs="Arial"/>
          <w:szCs w:val="22"/>
        </w:rPr>
        <w:t xml:space="preserve">istema </w:t>
      </w:r>
      <w:r w:rsidR="00501AB9">
        <w:rPr>
          <w:rFonts w:cs="Arial"/>
          <w:szCs w:val="22"/>
        </w:rPr>
        <w:t>informará</w:t>
      </w:r>
      <w:r w:rsidR="00501AB9" w:rsidRPr="00772E06">
        <w:rPr>
          <w:rFonts w:cs="Arial"/>
          <w:szCs w:val="22"/>
        </w:rPr>
        <w:t xml:space="preserve"> </w:t>
      </w:r>
      <w:r w:rsidR="00501AB9">
        <w:rPr>
          <w:rFonts w:cs="Arial"/>
          <w:szCs w:val="22"/>
        </w:rPr>
        <w:t xml:space="preserve">de </w:t>
      </w:r>
      <w:r w:rsidRPr="00772E06">
        <w:rPr>
          <w:rFonts w:cs="Arial"/>
          <w:szCs w:val="22"/>
        </w:rPr>
        <w:t>las condiciones incumplidas, comunic</w:t>
      </w:r>
      <w:r w:rsidR="00501AB9">
        <w:rPr>
          <w:rFonts w:cs="Arial"/>
          <w:szCs w:val="22"/>
        </w:rPr>
        <w:t>á</w:t>
      </w:r>
      <w:r w:rsidRPr="00772E06">
        <w:rPr>
          <w:rFonts w:cs="Arial"/>
          <w:szCs w:val="22"/>
        </w:rPr>
        <w:t>ndo</w:t>
      </w:r>
      <w:r w:rsidR="00501AB9">
        <w:rPr>
          <w:rFonts w:cs="Arial"/>
          <w:szCs w:val="22"/>
        </w:rPr>
        <w:t>lo</w:t>
      </w:r>
      <w:r w:rsidRPr="00772E06">
        <w:rPr>
          <w:rFonts w:cs="Arial"/>
          <w:szCs w:val="22"/>
        </w:rPr>
        <w:t xml:space="preserve"> al </w:t>
      </w:r>
      <w:r w:rsidR="00282AB3">
        <w:rPr>
          <w:rFonts w:cs="Arial"/>
          <w:szCs w:val="22"/>
        </w:rPr>
        <w:t>M</w:t>
      </w:r>
      <w:r w:rsidR="00000932">
        <w:rPr>
          <w:rFonts w:cs="Arial"/>
          <w:szCs w:val="22"/>
        </w:rPr>
        <w:t>inisterio</w:t>
      </w:r>
      <w:r w:rsidR="004330BF">
        <w:rPr>
          <w:rFonts w:cs="Arial"/>
          <w:szCs w:val="22"/>
        </w:rPr>
        <w:t xml:space="preserve"> </w:t>
      </w:r>
      <w:r w:rsidRPr="00772E06">
        <w:rPr>
          <w:rFonts w:cs="Arial"/>
          <w:szCs w:val="22"/>
        </w:rPr>
        <w:t xml:space="preserve">y a la </w:t>
      </w:r>
      <w:r w:rsidR="00000932">
        <w:rPr>
          <w:rFonts w:cs="Arial"/>
          <w:szCs w:val="22"/>
        </w:rPr>
        <w:t xml:space="preserve">CNMC </w:t>
      </w:r>
      <w:r w:rsidR="00352B41" w:rsidRPr="00352B41">
        <w:rPr>
          <w:rFonts w:cs="Arial"/>
          <w:szCs w:val="22"/>
        </w:rPr>
        <w:t xml:space="preserve">a los efectos de lo dispuesto en el Artículo </w:t>
      </w:r>
      <w:r w:rsidR="00352B41" w:rsidRPr="00352B41">
        <w:rPr>
          <w:rFonts w:cs="Arial"/>
          <w:szCs w:val="22"/>
        </w:rPr>
        <w:lastRenderedPageBreak/>
        <w:t xml:space="preserve">19(11) de la Circular 3/2019 y, en su caso, del </w:t>
      </w:r>
      <w:r w:rsidR="00B444FD">
        <w:rPr>
          <w:rFonts w:cs="Arial"/>
          <w:szCs w:val="22"/>
        </w:rPr>
        <w:t>ar</w:t>
      </w:r>
      <w:r w:rsidR="00352B41" w:rsidRPr="00352B41">
        <w:rPr>
          <w:rFonts w:cs="Arial"/>
          <w:szCs w:val="22"/>
        </w:rPr>
        <w:t>tículo 47 de la Ley 2</w:t>
      </w:r>
      <w:r w:rsidR="00617249">
        <w:rPr>
          <w:rFonts w:cs="Arial"/>
          <w:szCs w:val="22"/>
        </w:rPr>
        <w:t>4</w:t>
      </w:r>
      <w:r w:rsidR="00352B41" w:rsidRPr="00352B41">
        <w:rPr>
          <w:rFonts w:cs="Arial"/>
          <w:szCs w:val="22"/>
        </w:rPr>
        <w:t>/201</w:t>
      </w:r>
      <w:r w:rsidR="00617249">
        <w:rPr>
          <w:rFonts w:cs="Arial"/>
          <w:szCs w:val="22"/>
        </w:rPr>
        <w:t>3</w:t>
      </w:r>
      <w:r w:rsidR="00352B41" w:rsidRPr="00352B41">
        <w:rPr>
          <w:rFonts w:cs="Arial"/>
          <w:szCs w:val="22"/>
        </w:rPr>
        <w:t>, del Sector Eléctrico</w:t>
      </w:r>
      <w:r w:rsidR="00352B41">
        <w:rPr>
          <w:rFonts w:cs="Arial"/>
          <w:szCs w:val="22"/>
        </w:rPr>
        <w:t>.</w:t>
      </w:r>
    </w:p>
    <w:p w14:paraId="3F285F64" w14:textId="77777777" w:rsidR="000D5A2A" w:rsidRPr="00CC343B" w:rsidRDefault="000D5A2A" w:rsidP="00031CAB">
      <w:pPr>
        <w:tabs>
          <w:tab w:val="left" w:pos="540"/>
        </w:tabs>
        <w:spacing w:afterLines="100" w:after="240"/>
        <w:ind w:left="539" w:firstLine="1"/>
        <w:jc w:val="both"/>
        <w:outlineLvl w:val="0"/>
        <w:rPr>
          <w:rFonts w:cs="Arial"/>
          <w:szCs w:val="22"/>
        </w:rPr>
      </w:pPr>
      <w:r w:rsidRPr="00CC343B">
        <w:rPr>
          <w:rFonts w:cs="Arial"/>
          <w:szCs w:val="22"/>
        </w:rPr>
        <w:t>El incumplimiento de la obligación de pago o del deber de prestación de las garantías requeridas en cada momen</w:t>
      </w:r>
      <w:r w:rsidRPr="002A3248">
        <w:rPr>
          <w:rFonts w:cs="Arial"/>
          <w:szCs w:val="22"/>
        </w:rPr>
        <w:t xml:space="preserve">to </w:t>
      </w:r>
      <w:r w:rsidR="00501AB9" w:rsidRPr="00352B41">
        <w:rPr>
          <w:rFonts w:cs="Arial"/>
          <w:szCs w:val="22"/>
        </w:rPr>
        <w:t>podrá ser</w:t>
      </w:r>
      <w:r w:rsidR="00501AB9" w:rsidRPr="00CC343B">
        <w:rPr>
          <w:rFonts w:cs="Arial"/>
          <w:szCs w:val="22"/>
        </w:rPr>
        <w:t xml:space="preserve"> </w:t>
      </w:r>
      <w:r w:rsidRPr="00CC343B">
        <w:rPr>
          <w:rFonts w:cs="Arial"/>
          <w:szCs w:val="22"/>
        </w:rPr>
        <w:t xml:space="preserve">causa de suspensión provisional de acuerdo con lo establecido en los </w:t>
      </w:r>
      <w:r w:rsidR="00BE5583" w:rsidRPr="004330BF">
        <w:rPr>
          <w:rFonts w:cs="Arial"/>
          <w:szCs w:val="22"/>
        </w:rPr>
        <w:t>PO</w:t>
      </w:r>
      <w:r w:rsidRPr="00CC343B">
        <w:rPr>
          <w:rFonts w:cs="Arial"/>
          <w:szCs w:val="22"/>
        </w:rPr>
        <w:t xml:space="preserve"> 14.</w:t>
      </w:r>
      <w:r w:rsidR="000713D9" w:rsidRPr="00CC343B">
        <w:rPr>
          <w:rFonts w:cs="Arial"/>
          <w:szCs w:val="22"/>
        </w:rPr>
        <w:t>7</w:t>
      </w:r>
      <w:r w:rsidRPr="00CC343B">
        <w:rPr>
          <w:rFonts w:cs="Arial"/>
          <w:szCs w:val="22"/>
        </w:rPr>
        <w:t xml:space="preserve"> y 14.3.</w:t>
      </w:r>
    </w:p>
    <w:p w14:paraId="0AE06070" w14:textId="77777777" w:rsidR="000D5A2A" w:rsidRPr="00282AB3" w:rsidRDefault="000D5A2A" w:rsidP="00031CAB">
      <w:pPr>
        <w:tabs>
          <w:tab w:val="left" w:pos="540"/>
        </w:tabs>
        <w:spacing w:afterLines="100" w:after="240"/>
        <w:ind w:left="539" w:firstLine="1"/>
        <w:jc w:val="both"/>
        <w:outlineLvl w:val="0"/>
        <w:rPr>
          <w:rFonts w:cs="Arial"/>
          <w:szCs w:val="22"/>
        </w:rPr>
      </w:pPr>
      <w:r w:rsidRPr="00CC343B">
        <w:rPr>
          <w:rFonts w:cs="Arial"/>
          <w:szCs w:val="22"/>
        </w:rPr>
        <w:t xml:space="preserve">El incumplimiento de </w:t>
      </w:r>
      <w:r w:rsidRPr="002A3248">
        <w:rPr>
          <w:rFonts w:cs="Arial"/>
          <w:szCs w:val="22"/>
        </w:rPr>
        <w:t xml:space="preserve">las obligaciones de información al </w:t>
      </w:r>
      <w:r w:rsidR="00233ED5">
        <w:rPr>
          <w:rFonts w:cs="Arial"/>
          <w:szCs w:val="22"/>
        </w:rPr>
        <w:t>o</w:t>
      </w:r>
      <w:r w:rsidRPr="002A3248">
        <w:rPr>
          <w:rFonts w:cs="Arial"/>
          <w:szCs w:val="22"/>
        </w:rPr>
        <w:t>pe</w:t>
      </w:r>
      <w:r w:rsidRPr="00282AB3">
        <w:rPr>
          <w:rFonts w:cs="Arial"/>
          <w:szCs w:val="22"/>
        </w:rPr>
        <w:t xml:space="preserve">rador del </w:t>
      </w:r>
      <w:r w:rsidR="00233ED5">
        <w:rPr>
          <w:rFonts w:cs="Arial"/>
          <w:szCs w:val="22"/>
        </w:rPr>
        <w:t>s</w:t>
      </w:r>
      <w:r w:rsidRPr="00282AB3">
        <w:rPr>
          <w:rFonts w:cs="Arial"/>
          <w:szCs w:val="22"/>
        </w:rPr>
        <w:t xml:space="preserve">istema de los datos necesarios para su participación en el </w:t>
      </w:r>
      <w:r w:rsidR="00FE1276" w:rsidRPr="00282AB3">
        <w:rPr>
          <w:rFonts w:cs="Arial"/>
          <w:szCs w:val="22"/>
        </w:rPr>
        <w:t xml:space="preserve">Mercado </w:t>
      </w:r>
      <w:r w:rsidRPr="00282AB3">
        <w:rPr>
          <w:rFonts w:cs="Arial"/>
          <w:szCs w:val="22"/>
        </w:rPr>
        <w:t xml:space="preserve">podrá ser causa de suspensión provisional cuando de dicho incumplimiento se deriven o puedan derivarse </w:t>
      </w:r>
      <w:r w:rsidR="00A2227E" w:rsidRPr="00282AB3">
        <w:rPr>
          <w:rFonts w:cs="Arial"/>
          <w:szCs w:val="22"/>
        </w:rPr>
        <w:t>errores o perjuicios en el proceso de liquidación</w:t>
      </w:r>
      <w:r w:rsidRPr="00282AB3">
        <w:rPr>
          <w:rFonts w:cs="Arial"/>
          <w:szCs w:val="22"/>
        </w:rPr>
        <w:t>.</w:t>
      </w:r>
    </w:p>
    <w:p w14:paraId="5CE06BBF" w14:textId="77777777" w:rsidR="000D5A2A" w:rsidRPr="00772E06" w:rsidRDefault="000D5A2A" w:rsidP="00031CAB">
      <w:pPr>
        <w:tabs>
          <w:tab w:val="left" w:pos="540"/>
        </w:tabs>
        <w:spacing w:afterLines="100" w:after="240"/>
        <w:ind w:left="539" w:firstLine="1"/>
        <w:jc w:val="both"/>
        <w:outlineLvl w:val="0"/>
        <w:rPr>
          <w:rFonts w:cs="Arial"/>
          <w:szCs w:val="22"/>
        </w:rPr>
      </w:pPr>
      <w:r w:rsidRPr="00282AB3">
        <w:rPr>
          <w:rFonts w:cs="Arial"/>
          <w:szCs w:val="22"/>
        </w:rPr>
        <w:t>La sus</w:t>
      </w:r>
      <w:r w:rsidR="000713D9" w:rsidRPr="00282AB3">
        <w:rPr>
          <w:rFonts w:cs="Arial"/>
          <w:szCs w:val="22"/>
        </w:rPr>
        <w:t xml:space="preserve">pensión del </w:t>
      </w:r>
      <w:r w:rsidR="004330BF">
        <w:rPr>
          <w:rFonts w:cs="Arial"/>
          <w:szCs w:val="22"/>
        </w:rPr>
        <w:t>participante en el</w:t>
      </w:r>
      <w:r w:rsidR="000713D9" w:rsidRPr="00CC343B">
        <w:rPr>
          <w:rFonts w:cs="Arial"/>
          <w:szCs w:val="22"/>
        </w:rPr>
        <w:t xml:space="preserve"> </w:t>
      </w:r>
      <w:r w:rsidR="00352B41">
        <w:rPr>
          <w:rFonts w:cs="Arial"/>
          <w:szCs w:val="22"/>
        </w:rPr>
        <w:t>m</w:t>
      </w:r>
      <w:r w:rsidR="000713D9" w:rsidRPr="00CC343B">
        <w:rPr>
          <w:rFonts w:cs="Arial"/>
          <w:szCs w:val="22"/>
        </w:rPr>
        <w:t xml:space="preserve">ercado </w:t>
      </w:r>
      <w:r w:rsidRPr="00CC343B">
        <w:rPr>
          <w:rFonts w:cs="Arial"/>
          <w:szCs w:val="22"/>
        </w:rPr>
        <w:t xml:space="preserve">supondrá de forma automática la suspensión del mismo como Agente del Mercado Diario; </w:t>
      </w:r>
      <w:r w:rsidRPr="002A3248">
        <w:rPr>
          <w:rFonts w:cs="Arial"/>
          <w:szCs w:val="22"/>
        </w:rPr>
        <w:t xml:space="preserve">a tal efecto, </w:t>
      </w:r>
      <w:r w:rsidR="00A2227E" w:rsidRPr="002A3248">
        <w:rPr>
          <w:rFonts w:cs="Arial"/>
          <w:szCs w:val="22"/>
        </w:rPr>
        <w:t xml:space="preserve">el </w:t>
      </w:r>
      <w:r w:rsidR="00B444FD">
        <w:rPr>
          <w:rFonts w:cs="Arial"/>
          <w:szCs w:val="22"/>
        </w:rPr>
        <w:t>o</w:t>
      </w:r>
      <w:r w:rsidR="00A2227E" w:rsidRPr="002A3248">
        <w:rPr>
          <w:rFonts w:cs="Arial"/>
          <w:szCs w:val="22"/>
        </w:rPr>
        <w:t xml:space="preserve">perador del </w:t>
      </w:r>
      <w:r w:rsidR="00B444FD">
        <w:rPr>
          <w:rFonts w:cs="Arial"/>
          <w:szCs w:val="22"/>
        </w:rPr>
        <w:t>s</w:t>
      </w:r>
      <w:r w:rsidR="00A2227E" w:rsidRPr="002A3248">
        <w:rPr>
          <w:rFonts w:cs="Arial"/>
          <w:szCs w:val="22"/>
        </w:rPr>
        <w:t>istema c</w:t>
      </w:r>
      <w:r w:rsidR="00A2227E" w:rsidRPr="00282AB3">
        <w:rPr>
          <w:rFonts w:cs="Arial"/>
          <w:szCs w:val="22"/>
        </w:rPr>
        <w:t xml:space="preserve">omunicará </w:t>
      </w:r>
      <w:r w:rsidRPr="00282AB3">
        <w:rPr>
          <w:rFonts w:cs="Arial"/>
          <w:szCs w:val="22"/>
        </w:rPr>
        <w:t xml:space="preserve">la suspensión y los motivos de la misma al </w:t>
      </w:r>
      <w:r w:rsidR="00B444FD">
        <w:rPr>
          <w:rFonts w:cs="Arial"/>
          <w:szCs w:val="22"/>
        </w:rPr>
        <w:t>o</w:t>
      </w:r>
      <w:r w:rsidRPr="00282AB3">
        <w:rPr>
          <w:rFonts w:cs="Arial"/>
          <w:szCs w:val="22"/>
        </w:rPr>
        <w:t xml:space="preserve">perador del </w:t>
      </w:r>
      <w:r w:rsidR="00B444FD">
        <w:rPr>
          <w:rFonts w:cs="Arial"/>
          <w:szCs w:val="22"/>
        </w:rPr>
        <w:t>m</w:t>
      </w:r>
      <w:r w:rsidRPr="00282AB3">
        <w:rPr>
          <w:rFonts w:cs="Arial"/>
          <w:szCs w:val="22"/>
        </w:rPr>
        <w:t>ercado.</w:t>
      </w:r>
    </w:p>
    <w:p w14:paraId="28926E08"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E</w:t>
      </w:r>
      <w:r w:rsidR="000713D9" w:rsidRPr="00772E06">
        <w:rPr>
          <w:rFonts w:cs="Arial"/>
          <w:szCs w:val="22"/>
        </w:rPr>
        <w:t xml:space="preserve">n </w:t>
      </w:r>
      <w:r w:rsidR="0080305C" w:rsidRPr="00772E06">
        <w:rPr>
          <w:rFonts w:cs="Arial"/>
          <w:szCs w:val="22"/>
        </w:rPr>
        <w:t>todo caso</w:t>
      </w:r>
      <w:r w:rsidR="000713D9" w:rsidRPr="00772E06">
        <w:rPr>
          <w:rFonts w:cs="Arial"/>
          <w:szCs w:val="22"/>
        </w:rPr>
        <w:t xml:space="preserve">, la suspensión, sea del tipo que sea, </w:t>
      </w:r>
      <w:r w:rsidRPr="00772E06">
        <w:rPr>
          <w:rFonts w:cs="Arial"/>
          <w:szCs w:val="22"/>
        </w:rPr>
        <w:t xml:space="preserve">no eximirá al </w:t>
      </w:r>
      <w:r w:rsidR="00233ED5">
        <w:rPr>
          <w:rFonts w:cs="Arial"/>
          <w:szCs w:val="22"/>
        </w:rPr>
        <w:t xml:space="preserve">participante en el </w:t>
      </w:r>
      <w:r w:rsidR="00B75B10">
        <w:rPr>
          <w:rFonts w:cs="Arial"/>
          <w:szCs w:val="22"/>
        </w:rPr>
        <w:t>m</w:t>
      </w:r>
      <w:r w:rsidR="00166F19">
        <w:rPr>
          <w:rFonts w:cs="Arial"/>
          <w:szCs w:val="22"/>
        </w:rPr>
        <w:t>ercado</w:t>
      </w:r>
      <w:r w:rsidR="00233ED5">
        <w:rPr>
          <w:rFonts w:cs="Arial"/>
          <w:szCs w:val="22"/>
        </w:rPr>
        <w:t xml:space="preserve"> o al BRP en el que haya delegado la responsabilidad del </w:t>
      </w:r>
      <w:r w:rsidR="00122155">
        <w:rPr>
          <w:rFonts w:cs="Arial"/>
          <w:szCs w:val="22"/>
        </w:rPr>
        <w:t>balance</w:t>
      </w:r>
      <w:r w:rsidR="00000932">
        <w:rPr>
          <w:rFonts w:cs="Arial"/>
          <w:szCs w:val="22"/>
        </w:rPr>
        <w:t xml:space="preserve"> </w:t>
      </w:r>
      <w:r w:rsidRPr="00772E06">
        <w:rPr>
          <w:rFonts w:cs="Arial"/>
          <w:szCs w:val="22"/>
        </w:rPr>
        <w:t xml:space="preserve">del cumplimiento de las obligaciones de pago pendientes derivadas de su participación en el </w:t>
      </w:r>
      <w:r w:rsidR="00D9286C">
        <w:rPr>
          <w:rFonts w:cs="Arial"/>
          <w:szCs w:val="22"/>
        </w:rPr>
        <w:t>M</w:t>
      </w:r>
      <w:r w:rsidRPr="00772E06">
        <w:rPr>
          <w:rFonts w:cs="Arial"/>
          <w:szCs w:val="22"/>
        </w:rPr>
        <w:t xml:space="preserve">ercado. </w:t>
      </w:r>
    </w:p>
    <w:p w14:paraId="1493F51C" w14:textId="77777777" w:rsidR="00122155" w:rsidRPr="00772E06" w:rsidRDefault="00122155" w:rsidP="00031CAB">
      <w:pPr>
        <w:tabs>
          <w:tab w:val="left" w:pos="540"/>
        </w:tabs>
        <w:spacing w:afterLines="100" w:after="240"/>
        <w:ind w:left="539" w:firstLine="1"/>
        <w:jc w:val="both"/>
        <w:outlineLvl w:val="0"/>
        <w:rPr>
          <w:rFonts w:cs="Arial"/>
          <w:szCs w:val="22"/>
        </w:rPr>
      </w:pPr>
      <w:r>
        <w:rPr>
          <w:rFonts w:cs="Arial"/>
          <w:szCs w:val="22"/>
        </w:rPr>
        <w:t>La suspensión de un participante en el mercado o del BRP en el que haya delegado la responsabilidad del balance supondrá automáticamente la suspensión de dicha delegación durante el periodo de suspensión.</w:t>
      </w:r>
    </w:p>
    <w:p w14:paraId="0B2F0299" w14:textId="77777777" w:rsidR="00501AB9" w:rsidRPr="00772E06" w:rsidRDefault="00501AB9" w:rsidP="00031CAB">
      <w:pPr>
        <w:tabs>
          <w:tab w:val="left" w:pos="540"/>
        </w:tabs>
        <w:spacing w:afterLines="100" w:after="240"/>
        <w:ind w:left="539" w:firstLine="1"/>
        <w:jc w:val="both"/>
        <w:outlineLvl w:val="0"/>
        <w:rPr>
          <w:rFonts w:cs="Arial"/>
          <w:szCs w:val="22"/>
        </w:rPr>
      </w:pPr>
    </w:p>
    <w:p w14:paraId="25836FBD" w14:textId="77777777" w:rsidR="000D5A2A" w:rsidRPr="00432EF0" w:rsidRDefault="000D5A2A" w:rsidP="00031CAB">
      <w:pPr>
        <w:tabs>
          <w:tab w:val="left" w:pos="540"/>
        </w:tabs>
        <w:spacing w:afterLines="100" w:after="240"/>
        <w:ind w:left="539" w:hanging="539"/>
        <w:jc w:val="both"/>
        <w:outlineLvl w:val="0"/>
        <w:rPr>
          <w:rFonts w:cs="Arial"/>
          <w:bCs/>
          <w:szCs w:val="22"/>
        </w:rPr>
      </w:pPr>
      <w:bookmarkStart w:id="19" w:name="_Toc136057143"/>
      <w:r w:rsidRPr="00432EF0">
        <w:rPr>
          <w:rFonts w:cs="Arial"/>
          <w:bCs/>
          <w:szCs w:val="22"/>
        </w:rPr>
        <w:t>3.</w:t>
      </w:r>
      <w:r w:rsidR="009C502E" w:rsidRPr="00432EF0">
        <w:rPr>
          <w:rFonts w:cs="Arial"/>
          <w:bCs/>
          <w:szCs w:val="22"/>
        </w:rPr>
        <w:t>5</w:t>
      </w:r>
      <w:r w:rsidR="00772E06" w:rsidRPr="00432EF0">
        <w:rPr>
          <w:rFonts w:cs="Arial"/>
          <w:bCs/>
          <w:szCs w:val="22"/>
        </w:rPr>
        <w:tab/>
      </w:r>
      <w:r w:rsidRPr="00432EF0">
        <w:rPr>
          <w:rFonts w:cs="Arial"/>
          <w:bCs/>
          <w:szCs w:val="22"/>
        </w:rPr>
        <w:t>Baja de la participación</w:t>
      </w:r>
      <w:bookmarkEnd w:id="19"/>
      <w:r w:rsidR="00A04ECB" w:rsidRPr="00432EF0">
        <w:rPr>
          <w:rFonts w:cs="Arial"/>
          <w:bCs/>
          <w:szCs w:val="22"/>
        </w:rPr>
        <w:t xml:space="preserve"> en el mercado</w:t>
      </w:r>
    </w:p>
    <w:p w14:paraId="3E627C6D" w14:textId="77777777" w:rsidR="000D5A2A"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El </w:t>
      </w:r>
      <w:r w:rsidR="00000932">
        <w:rPr>
          <w:rFonts w:cs="Arial"/>
          <w:szCs w:val="22"/>
        </w:rPr>
        <w:t>participante en el mercado</w:t>
      </w:r>
      <w:r w:rsidR="00617249">
        <w:rPr>
          <w:rFonts w:cs="Arial"/>
          <w:szCs w:val="22"/>
        </w:rPr>
        <w:t xml:space="preserve"> </w:t>
      </w:r>
      <w:r w:rsidRPr="00772E06">
        <w:rPr>
          <w:rFonts w:cs="Arial"/>
          <w:szCs w:val="22"/>
        </w:rPr>
        <w:t xml:space="preserve">podrá solicitar la baja de su participación </w:t>
      </w:r>
      <w:r w:rsidR="005F05D4">
        <w:rPr>
          <w:rFonts w:cs="Arial"/>
          <w:szCs w:val="22"/>
        </w:rPr>
        <w:t xml:space="preserve">con los medios habilitados a tal efecto </w:t>
      </w:r>
      <w:r w:rsidR="000713D9" w:rsidRPr="00772E06">
        <w:rPr>
          <w:rFonts w:cs="Arial"/>
          <w:szCs w:val="22"/>
        </w:rPr>
        <w:t xml:space="preserve">por el </w:t>
      </w:r>
      <w:r w:rsidR="00A0064D">
        <w:rPr>
          <w:rFonts w:cs="Arial"/>
          <w:szCs w:val="22"/>
        </w:rPr>
        <w:t>o</w:t>
      </w:r>
      <w:r w:rsidR="000713D9" w:rsidRPr="00772E06">
        <w:rPr>
          <w:rFonts w:cs="Arial"/>
          <w:szCs w:val="22"/>
        </w:rPr>
        <w:t xml:space="preserve">perador del </w:t>
      </w:r>
      <w:r w:rsidR="00A0064D">
        <w:rPr>
          <w:rFonts w:cs="Arial"/>
          <w:szCs w:val="22"/>
        </w:rPr>
        <w:t>s</w:t>
      </w:r>
      <w:r w:rsidR="000713D9" w:rsidRPr="00772E06">
        <w:rPr>
          <w:rFonts w:cs="Arial"/>
          <w:szCs w:val="22"/>
        </w:rPr>
        <w:t>istema.</w:t>
      </w:r>
    </w:p>
    <w:p w14:paraId="634C4879" w14:textId="77777777" w:rsidR="00D80DC8" w:rsidRDefault="00D80DC8" w:rsidP="00031CAB">
      <w:pPr>
        <w:tabs>
          <w:tab w:val="left" w:pos="540"/>
        </w:tabs>
        <w:spacing w:afterLines="100" w:after="240"/>
        <w:ind w:left="539" w:firstLine="1"/>
        <w:jc w:val="both"/>
        <w:outlineLvl w:val="0"/>
        <w:rPr>
          <w:rFonts w:cs="Arial"/>
          <w:szCs w:val="22"/>
        </w:rPr>
      </w:pPr>
      <w:r>
        <w:rPr>
          <w:rFonts w:cs="Arial"/>
          <w:szCs w:val="22"/>
        </w:rPr>
        <w:t>Los consumidores directos que dejen de comprar la energía para sus suministros en el mercado y pasen a ser suministrados por un comercializador deberán solicitar su baja como participantes de mercado.</w:t>
      </w:r>
    </w:p>
    <w:p w14:paraId="008532DC" w14:textId="1189AEBA" w:rsidR="00554E7C" w:rsidRPr="00554E7C" w:rsidRDefault="00554E7C" w:rsidP="00554E7C">
      <w:pPr>
        <w:tabs>
          <w:tab w:val="left" w:pos="540"/>
        </w:tabs>
        <w:spacing w:afterLines="100" w:after="240"/>
        <w:ind w:left="539" w:firstLine="1"/>
        <w:jc w:val="both"/>
        <w:outlineLvl w:val="0"/>
        <w:rPr>
          <w:rFonts w:cs="Arial"/>
          <w:szCs w:val="22"/>
        </w:rPr>
      </w:pPr>
      <w:r w:rsidRPr="00554E7C">
        <w:rPr>
          <w:rFonts w:cs="Arial"/>
          <w:szCs w:val="22"/>
        </w:rPr>
        <w:t xml:space="preserve">El </w:t>
      </w:r>
      <w:r w:rsidR="00B444FD">
        <w:rPr>
          <w:rFonts w:cs="Arial"/>
          <w:szCs w:val="22"/>
        </w:rPr>
        <w:t>o</w:t>
      </w:r>
      <w:r w:rsidRPr="00554E7C">
        <w:rPr>
          <w:rFonts w:cs="Arial"/>
          <w:szCs w:val="22"/>
        </w:rPr>
        <w:t xml:space="preserve">perador del </w:t>
      </w:r>
      <w:r w:rsidR="00B444FD">
        <w:rPr>
          <w:rFonts w:cs="Arial"/>
          <w:szCs w:val="22"/>
        </w:rPr>
        <w:t>s</w:t>
      </w:r>
      <w:r w:rsidRPr="00554E7C">
        <w:rPr>
          <w:rFonts w:cs="Arial"/>
          <w:szCs w:val="22"/>
        </w:rPr>
        <w:t xml:space="preserve">istema podrá solicitar la baja al </w:t>
      </w:r>
      <w:r w:rsidR="00B444FD">
        <w:rPr>
          <w:rFonts w:cs="Arial"/>
          <w:szCs w:val="22"/>
        </w:rPr>
        <w:t>o</w:t>
      </w:r>
      <w:r w:rsidRPr="00554E7C">
        <w:rPr>
          <w:rFonts w:cs="Arial"/>
          <w:szCs w:val="22"/>
        </w:rPr>
        <w:t xml:space="preserve">perador del </w:t>
      </w:r>
      <w:r w:rsidR="00B444FD">
        <w:rPr>
          <w:rFonts w:cs="Arial"/>
          <w:szCs w:val="22"/>
        </w:rPr>
        <w:t>m</w:t>
      </w:r>
      <w:r w:rsidRPr="00554E7C">
        <w:rPr>
          <w:rFonts w:cs="Arial"/>
          <w:szCs w:val="22"/>
        </w:rPr>
        <w:t>ercado de aquellos comercializadores o consumidores directos para lo</w:t>
      </w:r>
      <w:r w:rsidR="00541338">
        <w:rPr>
          <w:rFonts w:cs="Arial"/>
          <w:szCs w:val="22"/>
        </w:rPr>
        <w:t>s</w:t>
      </w:r>
      <w:r w:rsidRPr="00554E7C">
        <w:rPr>
          <w:rFonts w:cs="Arial"/>
          <w:szCs w:val="22"/>
        </w:rPr>
        <w:t xml:space="preserve"> que se haya recibido el traslado del Ministerio del cese de actividad.</w:t>
      </w:r>
      <w:r w:rsidR="00D80DC8">
        <w:rPr>
          <w:rFonts w:cs="Arial"/>
          <w:szCs w:val="22"/>
        </w:rPr>
        <w:t xml:space="preserve"> Así mismo, podrá solicitar la baja de los consumidores directos que hayan contratado el suministro con un comercializador.</w:t>
      </w:r>
    </w:p>
    <w:p w14:paraId="10FCE0CA" w14:textId="77777777" w:rsidR="000D5A2A" w:rsidRPr="00772E06" w:rsidRDefault="000D5A2A" w:rsidP="00031CAB">
      <w:pPr>
        <w:tabs>
          <w:tab w:val="left" w:pos="540"/>
        </w:tabs>
        <w:spacing w:afterLines="100" w:after="240"/>
        <w:ind w:left="539" w:firstLine="1"/>
        <w:jc w:val="both"/>
        <w:outlineLvl w:val="0"/>
        <w:rPr>
          <w:rFonts w:cs="Arial"/>
          <w:szCs w:val="22"/>
        </w:rPr>
      </w:pPr>
      <w:r w:rsidRPr="00CC343B">
        <w:rPr>
          <w:rFonts w:cs="Arial"/>
          <w:szCs w:val="22"/>
        </w:rPr>
        <w:t xml:space="preserve">Si un mismo </w:t>
      </w:r>
      <w:r w:rsidR="00B75B10">
        <w:rPr>
          <w:rFonts w:cs="Arial"/>
          <w:szCs w:val="22"/>
        </w:rPr>
        <w:t>participante en el m</w:t>
      </w:r>
      <w:r w:rsidR="00166F19" w:rsidRPr="00CC343B">
        <w:rPr>
          <w:rFonts w:cs="Arial"/>
          <w:szCs w:val="22"/>
        </w:rPr>
        <w:t xml:space="preserve">ercado </w:t>
      </w:r>
      <w:r w:rsidRPr="00CC343B">
        <w:rPr>
          <w:rFonts w:cs="Arial"/>
          <w:szCs w:val="22"/>
        </w:rPr>
        <w:t>partici</w:t>
      </w:r>
      <w:r w:rsidRPr="002A3248">
        <w:rPr>
          <w:rFonts w:cs="Arial"/>
          <w:szCs w:val="22"/>
        </w:rPr>
        <w:t xml:space="preserve">pa realizando distintas actividades destinadas </w:t>
      </w:r>
      <w:r w:rsidRPr="00282AB3">
        <w:rPr>
          <w:rFonts w:cs="Arial"/>
          <w:szCs w:val="22"/>
        </w:rPr>
        <w:t>al suministro de energía eléctrica, deberá presentar una solicitud de baja de forma separada para cada actividad</w:t>
      </w:r>
      <w:r w:rsidRPr="00772E06">
        <w:rPr>
          <w:rFonts w:cs="Arial"/>
          <w:szCs w:val="22"/>
        </w:rPr>
        <w:t>.</w:t>
      </w:r>
    </w:p>
    <w:p w14:paraId="50486812"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El </w:t>
      </w:r>
      <w:r w:rsidR="00B75B10">
        <w:rPr>
          <w:rFonts w:cs="Arial"/>
          <w:szCs w:val="22"/>
        </w:rPr>
        <w:t>participante en el m</w:t>
      </w:r>
      <w:r w:rsidR="00166F19">
        <w:rPr>
          <w:rFonts w:cs="Arial"/>
          <w:szCs w:val="22"/>
        </w:rPr>
        <w:t>ercado</w:t>
      </w:r>
      <w:r w:rsidR="00166F19" w:rsidRPr="00395C03">
        <w:rPr>
          <w:rFonts w:cs="Arial"/>
          <w:szCs w:val="22"/>
        </w:rPr>
        <w:t xml:space="preserve"> </w:t>
      </w:r>
      <w:r w:rsidRPr="00772E06">
        <w:rPr>
          <w:rFonts w:cs="Arial"/>
          <w:szCs w:val="22"/>
        </w:rPr>
        <w:t>deberá notificar en la solicitud la fecha en la que desea finalizar su participación.</w:t>
      </w:r>
    </w:p>
    <w:p w14:paraId="04CD52D9" w14:textId="77777777" w:rsidR="000D5A2A" w:rsidRDefault="000D5A2A" w:rsidP="00031CAB">
      <w:pPr>
        <w:tabs>
          <w:tab w:val="left" w:pos="540"/>
        </w:tabs>
        <w:spacing w:afterLines="100" w:after="240"/>
        <w:ind w:left="539" w:firstLine="1"/>
        <w:jc w:val="both"/>
        <w:outlineLvl w:val="0"/>
        <w:rPr>
          <w:sz w:val="24"/>
        </w:rPr>
      </w:pPr>
      <w:r w:rsidRPr="00CC343B">
        <w:rPr>
          <w:rFonts w:cs="Arial"/>
          <w:szCs w:val="22"/>
        </w:rPr>
        <w:t xml:space="preserve">La baja del </w:t>
      </w:r>
      <w:r w:rsidR="00A6105C">
        <w:rPr>
          <w:rFonts w:cs="Arial"/>
          <w:szCs w:val="22"/>
        </w:rPr>
        <w:t>participante</w:t>
      </w:r>
      <w:r w:rsidR="00A6105C" w:rsidRPr="00CC343B" w:rsidDel="00F61013">
        <w:rPr>
          <w:rFonts w:cs="Arial"/>
          <w:szCs w:val="22"/>
        </w:rPr>
        <w:t xml:space="preserve"> </w:t>
      </w:r>
      <w:r w:rsidR="00A6105C">
        <w:rPr>
          <w:rFonts w:cs="Arial"/>
          <w:szCs w:val="22"/>
        </w:rPr>
        <w:t xml:space="preserve">en el </w:t>
      </w:r>
      <w:r w:rsidR="00B75B10">
        <w:rPr>
          <w:rFonts w:cs="Arial"/>
          <w:szCs w:val="22"/>
        </w:rPr>
        <w:t>m</w:t>
      </w:r>
      <w:r w:rsidRPr="00A6105C">
        <w:rPr>
          <w:rFonts w:cs="Arial"/>
          <w:szCs w:val="22"/>
        </w:rPr>
        <w:t xml:space="preserve">ercado </w:t>
      </w:r>
      <w:r w:rsidRPr="00CC343B">
        <w:rPr>
          <w:rFonts w:cs="Arial"/>
          <w:szCs w:val="22"/>
        </w:rPr>
        <w:t xml:space="preserve">supondrá la baja del mismo como Agente del Mercado Diario, a tal efecto </w:t>
      </w:r>
      <w:r w:rsidR="00A2227E" w:rsidRPr="00CC343B">
        <w:rPr>
          <w:rFonts w:cs="Arial"/>
          <w:szCs w:val="22"/>
        </w:rPr>
        <w:t xml:space="preserve">el </w:t>
      </w:r>
      <w:r w:rsidR="00B444FD">
        <w:rPr>
          <w:rFonts w:cs="Arial"/>
          <w:szCs w:val="22"/>
        </w:rPr>
        <w:t>o</w:t>
      </w:r>
      <w:r w:rsidR="00A2227E" w:rsidRPr="00CC343B">
        <w:rPr>
          <w:rFonts w:cs="Arial"/>
          <w:szCs w:val="22"/>
        </w:rPr>
        <w:t>pera</w:t>
      </w:r>
      <w:r w:rsidR="00A2227E" w:rsidRPr="002A3248">
        <w:rPr>
          <w:rFonts w:cs="Arial"/>
          <w:szCs w:val="22"/>
        </w:rPr>
        <w:t xml:space="preserve">dor del </w:t>
      </w:r>
      <w:r w:rsidR="00B444FD">
        <w:rPr>
          <w:rFonts w:cs="Arial"/>
          <w:szCs w:val="22"/>
        </w:rPr>
        <w:t>s</w:t>
      </w:r>
      <w:r w:rsidR="00A2227E" w:rsidRPr="002A3248">
        <w:rPr>
          <w:rFonts w:cs="Arial"/>
          <w:szCs w:val="22"/>
        </w:rPr>
        <w:t xml:space="preserve">istema </w:t>
      </w:r>
      <w:r w:rsidR="00F816FE">
        <w:rPr>
          <w:rFonts w:cs="Arial"/>
          <w:szCs w:val="22"/>
        </w:rPr>
        <w:t>coordinará</w:t>
      </w:r>
      <w:r w:rsidR="00F816FE" w:rsidRPr="00282AB3">
        <w:rPr>
          <w:rFonts w:cs="Arial"/>
          <w:szCs w:val="22"/>
        </w:rPr>
        <w:t xml:space="preserve"> </w:t>
      </w:r>
      <w:r w:rsidRPr="00282AB3">
        <w:rPr>
          <w:rFonts w:cs="Arial"/>
          <w:szCs w:val="22"/>
        </w:rPr>
        <w:t xml:space="preserve">la baja </w:t>
      </w:r>
      <w:r w:rsidR="00F816FE">
        <w:rPr>
          <w:rFonts w:cs="Arial"/>
          <w:szCs w:val="22"/>
        </w:rPr>
        <w:t>con el</w:t>
      </w:r>
      <w:r w:rsidR="00F816FE" w:rsidRPr="00282AB3">
        <w:rPr>
          <w:rFonts w:cs="Arial"/>
          <w:szCs w:val="22"/>
        </w:rPr>
        <w:t xml:space="preserve"> </w:t>
      </w:r>
      <w:r w:rsidR="00B444FD">
        <w:rPr>
          <w:rFonts w:cs="Arial"/>
          <w:szCs w:val="22"/>
        </w:rPr>
        <w:t>o</w:t>
      </w:r>
      <w:r w:rsidRPr="00282AB3">
        <w:rPr>
          <w:rFonts w:cs="Arial"/>
          <w:szCs w:val="22"/>
        </w:rPr>
        <w:t xml:space="preserve">perador del </w:t>
      </w:r>
      <w:r w:rsidR="00B444FD">
        <w:rPr>
          <w:rFonts w:cs="Arial"/>
          <w:szCs w:val="22"/>
        </w:rPr>
        <w:t>m</w:t>
      </w:r>
      <w:r w:rsidRPr="00282AB3">
        <w:rPr>
          <w:rFonts w:cs="Arial"/>
          <w:szCs w:val="22"/>
        </w:rPr>
        <w:t>ercado</w:t>
      </w:r>
      <w:r w:rsidR="00F816FE">
        <w:rPr>
          <w:rFonts w:cs="Arial"/>
          <w:szCs w:val="22"/>
        </w:rPr>
        <w:t xml:space="preserve"> </w:t>
      </w:r>
      <w:r w:rsidR="00B75B10">
        <w:rPr>
          <w:rFonts w:cs="Arial"/>
          <w:szCs w:val="22"/>
        </w:rPr>
        <w:t>y la</w:t>
      </w:r>
      <w:r w:rsidR="00F816FE">
        <w:rPr>
          <w:rFonts w:cs="Arial"/>
          <w:szCs w:val="22"/>
        </w:rPr>
        <w:t xml:space="preserve"> comunicará</w:t>
      </w:r>
      <w:r w:rsidR="00EC78F9" w:rsidRPr="00282AB3">
        <w:rPr>
          <w:rFonts w:cs="Arial"/>
          <w:szCs w:val="22"/>
        </w:rPr>
        <w:t xml:space="preserve"> al </w:t>
      </w:r>
      <w:r w:rsidR="00FD6723">
        <w:rPr>
          <w:rFonts w:cs="Arial"/>
          <w:szCs w:val="22"/>
        </w:rPr>
        <w:t>M</w:t>
      </w:r>
      <w:r w:rsidR="00EC78F9" w:rsidRPr="00CC343B">
        <w:rPr>
          <w:rFonts w:cs="Arial"/>
          <w:szCs w:val="22"/>
        </w:rPr>
        <w:t xml:space="preserve">inisterio </w:t>
      </w:r>
      <w:r w:rsidR="00EC78F9" w:rsidRPr="00282AB3">
        <w:rPr>
          <w:rFonts w:cs="Arial"/>
          <w:szCs w:val="22"/>
        </w:rPr>
        <w:t>y a la C</w:t>
      </w:r>
      <w:r w:rsidR="00F61013" w:rsidRPr="00F816FE">
        <w:rPr>
          <w:rFonts w:cs="Arial"/>
          <w:szCs w:val="22"/>
        </w:rPr>
        <w:t xml:space="preserve">NMC. </w:t>
      </w:r>
    </w:p>
    <w:p w14:paraId="53EFF199"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En </w:t>
      </w:r>
      <w:r w:rsidR="00565BC1" w:rsidRPr="00772E06">
        <w:rPr>
          <w:rFonts w:cs="Arial"/>
          <w:szCs w:val="22"/>
        </w:rPr>
        <w:t>todo</w:t>
      </w:r>
      <w:r w:rsidRPr="00772E06">
        <w:rPr>
          <w:rFonts w:cs="Arial"/>
          <w:szCs w:val="22"/>
        </w:rPr>
        <w:t xml:space="preserve"> caso, la baja no eximirá al </w:t>
      </w:r>
      <w:r w:rsidR="005F05D4">
        <w:rPr>
          <w:rFonts w:cs="Arial"/>
          <w:szCs w:val="22"/>
        </w:rPr>
        <w:t>participante en el mercado</w:t>
      </w:r>
      <w:r w:rsidR="00B75B10">
        <w:rPr>
          <w:rFonts w:cs="Arial"/>
          <w:szCs w:val="22"/>
        </w:rPr>
        <w:t xml:space="preserve"> o al BRP en el que haya delegado la responsabilidad del </w:t>
      </w:r>
      <w:r w:rsidR="00122155">
        <w:rPr>
          <w:rFonts w:cs="Arial"/>
          <w:szCs w:val="22"/>
        </w:rPr>
        <w:t>balance</w:t>
      </w:r>
      <w:r w:rsidR="00166F19" w:rsidRPr="00395C03">
        <w:rPr>
          <w:rFonts w:cs="Arial"/>
          <w:szCs w:val="22"/>
        </w:rPr>
        <w:t xml:space="preserve"> </w:t>
      </w:r>
      <w:r w:rsidRPr="00772E06">
        <w:rPr>
          <w:rFonts w:cs="Arial"/>
          <w:szCs w:val="22"/>
        </w:rPr>
        <w:t xml:space="preserve">del cumplimiento de las obligaciones de pago pendientes derivadas de su participación en el </w:t>
      </w:r>
      <w:r w:rsidR="003273CE">
        <w:rPr>
          <w:rFonts w:cs="Arial"/>
          <w:szCs w:val="22"/>
        </w:rPr>
        <w:t>M</w:t>
      </w:r>
      <w:r w:rsidRPr="00772E06">
        <w:rPr>
          <w:rFonts w:cs="Arial"/>
          <w:szCs w:val="22"/>
        </w:rPr>
        <w:t xml:space="preserve">ercado. </w:t>
      </w:r>
    </w:p>
    <w:p w14:paraId="37145F36" w14:textId="77777777" w:rsidR="000D5A2A" w:rsidRDefault="000D5A2A" w:rsidP="00031CAB">
      <w:pPr>
        <w:tabs>
          <w:tab w:val="left" w:pos="540"/>
        </w:tabs>
        <w:spacing w:afterLines="100" w:after="240"/>
        <w:ind w:left="539" w:firstLine="1"/>
        <w:jc w:val="both"/>
        <w:outlineLvl w:val="0"/>
        <w:rPr>
          <w:rFonts w:cs="Arial"/>
          <w:szCs w:val="22"/>
        </w:rPr>
      </w:pPr>
    </w:p>
    <w:p w14:paraId="23957249" w14:textId="77777777" w:rsidR="00617249" w:rsidRDefault="00617249" w:rsidP="00282AB3">
      <w:pPr>
        <w:tabs>
          <w:tab w:val="left" w:pos="1050"/>
        </w:tabs>
        <w:spacing w:afterLines="100" w:after="240"/>
        <w:jc w:val="both"/>
        <w:rPr>
          <w:b/>
          <w:sz w:val="26"/>
          <w:szCs w:val="26"/>
        </w:rPr>
      </w:pPr>
    </w:p>
    <w:p w14:paraId="374E21ED" w14:textId="77777777" w:rsidR="00282AB3" w:rsidRPr="00432EF0" w:rsidRDefault="00282AB3" w:rsidP="00282AB3">
      <w:pPr>
        <w:tabs>
          <w:tab w:val="left" w:pos="540"/>
        </w:tabs>
        <w:spacing w:afterLines="100" w:after="240"/>
        <w:ind w:left="539" w:hanging="539"/>
        <w:jc w:val="both"/>
        <w:outlineLvl w:val="0"/>
        <w:rPr>
          <w:rFonts w:cs="Arial"/>
          <w:szCs w:val="22"/>
        </w:rPr>
      </w:pPr>
      <w:r w:rsidRPr="00432EF0">
        <w:rPr>
          <w:rFonts w:cs="Arial"/>
          <w:szCs w:val="22"/>
        </w:rPr>
        <w:t>4.</w:t>
      </w:r>
      <w:r w:rsidRPr="00432EF0">
        <w:rPr>
          <w:rFonts w:cs="Arial"/>
          <w:szCs w:val="22"/>
        </w:rPr>
        <w:tab/>
      </w:r>
      <w:r w:rsidR="00432EF0" w:rsidRPr="00432EF0">
        <w:rPr>
          <w:rFonts w:cs="Arial"/>
          <w:szCs w:val="22"/>
        </w:rPr>
        <w:t>Condiciones del proceso de liquidación</w:t>
      </w:r>
      <w:r w:rsidR="009C502E" w:rsidRPr="00432EF0">
        <w:rPr>
          <w:rFonts w:cs="Arial"/>
          <w:szCs w:val="22"/>
        </w:rPr>
        <w:t xml:space="preserve"> </w:t>
      </w:r>
    </w:p>
    <w:p w14:paraId="4B785EE8" w14:textId="77777777" w:rsidR="000D5A2A" w:rsidRPr="00432EF0" w:rsidRDefault="00282AB3" w:rsidP="00031CAB">
      <w:pPr>
        <w:tabs>
          <w:tab w:val="left" w:pos="540"/>
        </w:tabs>
        <w:spacing w:afterLines="100" w:after="240"/>
        <w:ind w:left="539" w:hanging="539"/>
        <w:jc w:val="both"/>
        <w:outlineLvl w:val="0"/>
        <w:rPr>
          <w:rFonts w:cs="Arial"/>
          <w:bCs/>
          <w:szCs w:val="22"/>
        </w:rPr>
      </w:pPr>
      <w:bookmarkStart w:id="20" w:name="_Toc136057144"/>
      <w:r w:rsidRPr="00432EF0">
        <w:rPr>
          <w:rFonts w:cs="Arial"/>
          <w:bCs/>
          <w:szCs w:val="22"/>
        </w:rPr>
        <w:t>4.1</w:t>
      </w:r>
      <w:r w:rsidR="00772E06" w:rsidRPr="00432EF0">
        <w:rPr>
          <w:rFonts w:cs="Arial"/>
          <w:bCs/>
          <w:szCs w:val="22"/>
        </w:rPr>
        <w:tab/>
      </w:r>
      <w:r w:rsidR="000D5A2A" w:rsidRPr="00432EF0">
        <w:rPr>
          <w:rFonts w:cs="Arial"/>
          <w:bCs/>
          <w:szCs w:val="22"/>
        </w:rPr>
        <w:t>Confidencialidad</w:t>
      </w:r>
      <w:bookmarkEnd w:id="20"/>
    </w:p>
    <w:p w14:paraId="63DDD401" w14:textId="77777777" w:rsidR="000D5A2A"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La información sobre las anotaciones en cuenta de cada </w:t>
      </w:r>
      <w:r w:rsidR="005F05D4">
        <w:rPr>
          <w:rFonts w:cs="Arial"/>
          <w:szCs w:val="22"/>
        </w:rPr>
        <w:t>participante en el mercado</w:t>
      </w:r>
      <w:r w:rsidR="00166F19" w:rsidRPr="00395C03">
        <w:rPr>
          <w:rFonts w:cs="Arial"/>
          <w:szCs w:val="22"/>
        </w:rPr>
        <w:t xml:space="preserve"> </w:t>
      </w:r>
      <w:r w:rsidRPr="00772E06">
        <w:rPr>
          <w:rFonts w:cs="Arial"/>
          <w:szCs w:val="22"/>
        </w:rPr>
        <w:t>será confidencial para el resto de</w:t>
      </w:r>
      <w:r w:rsidR="008B0E66">
        <w:rPr>
          <w:rFonts w:cs="Arial"/>
          <w:szCs w:val="22"/>
        </w:rPr>
        <w:t xml:space="preserve"> </w:t>
      </w:r>
      <w:r w:rsidR="005F05D4">
        <w:rPr>
          <w:rFonts w:cs="Arial"/>
          <w:szCs w:val="22"/>
        </w:rPr>
        <w:t>participantes</w:t>
      </w:r>
      <w:r w:rsidRPr="00772E06">
        <w:rPr>
          <w:rFonts w:cs="Arial"/>
          <w:szCs w:val="22"/>
        </w:rPr>
        <w:t xml:space="preserve">. 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istema podrá publicar información agregada de todos</w:t>
      </w:r>
      <w:r w:rsidR="00E42957">
        <w:rPr>
          <w:rFonts w:cs="Arial"/>
          <w:szCs w:val="22"/>
        </w:rPr>
        <w:t xml:space="preserve"> los participantes</w:t>
      </w:r>
      <w:r w:rsidRPr="00772E06">
        <w:rPr>
          <w:rFonts w:cs="Arial"/>
          <w:szCs w:val="22"/>
        </w:rPr>
        <w:t>, o de agrupaciones de ellos, sin necesidad de consentimiento de los</w:t>
      </w:r>
      <w:r w:rsidR="00E42957">
        <w:rPr>
          <w:rFonts w:cs="Arial"/>
          <w:szCs w:val="22"/>
        </w:rPr>
        <w:t xml:space="preserve"> mismos,</w:t>
      </w:r>
      <w:r w:rsidRPr="00772E06">
        <w:rPr>
          <w:rFonts w:cs="Arial"/>
          <w:szCs w:val="22"/>
        </w:rPr>
        <w:t xml:space="preserve"> cuya información sea objeto de la agregación.</w:t>
      </w:r>
    </w:p>
    <w:p w14:paraId="501B0F84" w14:textId="77777777" w:rsidR="00FF0909" w:rsidRPr="00772E06" w:rsidRDefault="00F00485" w:rsidP="00031CAB">
      <w:pPr>
        <w:tabs>
          <w:tab w:val="left" w:pos="540"/>
        </w:tabs>
        <w:spacing w:afterLines="100" w:after="240"/>
        <w:ind w:left="539" w:firstLine="1"/>
        <w:jc w:val="both"/>
        <w:outlineLvl w:val="0"/>
        <w:rPr>
          <w:rFonts w:cs="Arial"/>
          <w:szCs w:val="22"/>
        </w:rPr>
      </w:pPr>
      <w:r>
        <w:rPr>
          <w:rFonts w:cs="Arial"/>
          <w:szCs w:val="22"/>
        </w:rPr>
        <w:t>Una vez transcurrido el periodo de confidencialidad, e</w:t>
      </w:r>
      <w:r w:rsidR="0057521F">
        <w:rPr>
          <w:rFonts w:cs="Arial"/>
          <w:szCs w:val="22"/>
        </w:rPr>
        <w:t>n la liquidación Intermedia</w:t>
      </w:r>
      <w:r w:rsidR="004D7188">
        <w:rPr>
          <w:rFonts w:cs="Arial"/>
          <w:szCs w:val="22"/>
        </w:rPr>
        <w:t xml:space="preserve"> provisional </w:t>
      </w:r>
      <w:r w:rsidR="00110755">
        <w:rPr>
          <w:rFonts w:cs="Arial"/>
          <w:szCs w:val="22"/>
        </w:rPr>
        <w:t xml:space="preserve">del mes M </w:t>
      </w:r>
      <w:r w:rsidR="004D7188">
        <w:rPr>
          <w:rFonts w:cs="Arial"/>
          <w:szCs w:val="22"/>
        </w:rPr>
        <w:t>se publicará</w:t>
      </w:r>
      <w:r w:rsidR="00110755">
        <w:rPr>
          <w:rFonts w:cs="Arial"/>
          <w:szCs w:val="22"/>
        </w:rPr>
        <w:t>n</w:t>
      </w:r>
      <w:r w:rsidR="004D7188">
        <w:rPr>
          <w:rFonts w:cs="Arial"/>
          <w:szCs w:val="22"/>
        </w:rPr>
        <w:t xml:space="preserve"> las cuotas </w:t>
      </w:r>
      <w:r w:rsidR="00110755">
        <w:rPr>
          <w:rFonts w:cs="Arial"/>
          <w:szCs w:val="22"/>
        </w:rPr>
        <w:t>de producción y demanda por BRP.</w:t>
      </w:r>
    </w:p>
    <w:p w14:paraId="392F1D09"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Los datos </w:t>
      </w:r>
      <w:r w:rsidR="009E6591" w:rsidRPr="00772E06">
        <w:rPr>
          <w:rFonts w:cs="Arial"/>
          <w:szCs w:val="22"/>
        </w:rPr>
        <w:t xml:space="preserve">relativos a la actividad </w:t>
      </w:r>
      <w:r w:rsidR="003B4F21">
        <w:rPr>
          <w:rFonts w:cs="Arial"/>
          <w:szCs w:val="22"/>
        </w:rPr>
        <w:t xml:space="preserve">del participante </w:t>
      </w:r>
      <w:r w:rsidR="009E6591" w:rsidRPr="00772E06">
        <w:rPr>
          <w:rFonts w:cs="Arial"/>
          <w:szCs w:val="22"/>
        </w:rPr>
        <w:t xml:space="preserve">en el </w:t>
      </w:r>
      <w:r w:rsidR="00166F19">
        <w:rPr>
          <w:rFonts w:cs="Arial"/>
          <w:szCs w:val="22"/>
        </w:rPr>
        <w:t>m</w:t>
      </w:r>
      <w:r w:rsidR="00166F19" w:rsidRPr="00772E06">
        <w:rPr>
          <w:rFonts w:cs="Arial"/>
          <w:szCs w:val="22"/>
        </w:rPr>
        <w:t xml:space="preserve">ercado </w:t>
      </w:r>
      <w:r w:rsidRPr="00772E06">
        <w:rPr>
          <w:rFonts w:cs="Arial"/>
          <w:szCs w:val="22"/>
        </w:rPr>
        <w:t xml:space="preserve">del que sean requeridos al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por la </w:t>
      </w:r>
      <w:r w:rsidR="006C62E0">
        <w:rPr>
          <w:rFonts w:cs="Arial"/>
          <w:szCs w:val="22"/>
        </w:rPr>
        <w:t>CNMC</w:t>
      </w:r>
      <w:r w:rsidR="008B0E66">
        <w:rPr>
          <w:rFonts w:cs="Arial"/>
          <w:szCs w:val="22"/>
        </w:rPr>
        <w:t xml:space="preserve"> </w:t>
      </w:r>
      <w:r w:rsidRPr="00772E06">
        <w:rPr>
          <w:rFonts w:cs="Arial"/>
          <w:szCs w:val="22"/>
        </w:rPr>
        <w:t xml:space="preserve">y por los organismos competentes de la Administración serán facilitados sin necesidad de consentimiento del </w:t>
      </w:r>
      <w:r w:rsidR="006C62E0">
        <w:rPr>
          <w:rFonts w:cs="Arial"/>
          <w:szCs w:val="22"/>
        </w:rPr>
        <w:t>mismo</w:t>
      </w:r>
      <w:r w:rsidRPr="00772E06">
        <w:rPr>
          <w:rFonts w:cs="Arial"/>
          <w:szCs w:val="22"/>
        </w:rPr>
        <w:t>.</w:t>
      </w:r>
    </w:p>
    <w:p w14:paraId="5F79B331" w14:textId="77777777" w:rsidR="009E6591" w:rsidRPr="00772E06" w:rsidRDefault="009E6591" w:rsidP="00031CAB">
      <w:pPr>
        <w:tabs>
          <w:tab w:val="left" w:pos="540"/>
        </w:tabs>
        <w:spacing w:afterLines="100" w:after="240"/>
        <w:ind w:left="539" w:firstLine="1"/>
        <w:jc w:val="both"/>
        <w:outlineLvl w:val="0"/>
        <w:rPr>
          <w:rFonts w:cs="Arial"/>
          <w:szCs w:val="22"/>
        </w:rPr>
      </w:pPr>
      <w:r w:rsidRPr="00772E06">
        <w:rPr>
          <w:rFonts w:cs="Arial"/>
          <w:szCs w:val="22"/>
        </w:rPr>
        <w:t xml:space="preserve">En caso de que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habilite a un tercero para realizar las actividades que le autorice la normativa vigente, comunicará al Tercero Autorizado los datos que resulten necesarios para realizar sus actividades sin necesidad de consentimiento. El Tercero Autorizado comunicará al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la información que éste le requiera sobre la actuación del </w:t>
      </w:r>
      <w:r w:rsidR="006C62E0">
        <w:rPr>
          <w:rFonts w:cs="Arial"/>
          <w:szCs w:val="22"/>
        </w:rPr>
        <w:t xml:space="preserve">BRP </w:t>
      </w:r>
      <w:r w:rsidRPr="00772E06">
        <w:rPr>
          <w:rFonts w:cs="Arial"/>
          <w:szCs w:val="22"/>
        </w:rPr>
        <w:t>en las actividades que desempeñe el Tercero Autorizado sin necesidad de consentimiento del</w:t>
      </w:r>
      <w:r w:rsidR="008B0E66">
        <w:rPr>
          <w:rFonts w:cs="Arial"/>
          <w:szCs w:val="22"/>
        </w:rPr>
        <w:t xml:space="preserve"> </w:t>
      </w:r>
      <w:r w:rsidR="006C62E0">
        <w:rPr>
          <w:rFonts w:cs="Arial"/>
          <w:szCs w:val="22"/>
        </w:rPr>
        <w:t>mismo</w:t>
      </w:r>
      <w:r w:rsidRPr="00772E06">
        <w:rPr>
          <w:rFonts w:cs="Arial"/>
          <w:szCs w:val="22"/>
        </w:rPr>
        <w:t>.</w:t>
      </w:r>
    </w:p>
    <w:p w14:paraId="5ADC3F3B" w14:textId="77777777" w:rsidR="000D5A2A" w:rsidRPr="00772E06" w:rsidRDefault="000D5A2A" w:rsidP="00031CAB">
      <w:pPr>
        <w:tabs>
          <w:tab w:val="left" w:pos="540"/>
        </w:tabs>
        <w:spacing w:afterLines="100" w:after="240"/>
        <w:ind w:left="539" w:firstLine="1"/>
        <w:jc w:val="both"/>
        <w:outlineLvl w:val="0"/>
        <w:rPr>
          <w:rFonts w:cs="Arial"/>
          <w:szCs w:val="22"/>
        </w:rPr>
      </w:pPr>
      <w:r w:rsidRPr="00772E06">
        <w:rPr>
          <w:rFonts w:cs="Arial"/>
          <w:szCs w:val="22"/>
        </w:rPr>
        <w:t xml:space="preserve">Los datos del </w:t>
      </w:r>
      <w:r w:rsidR="002841ED">
        <w:rPr>
          <w:rFonts w:cs="Arial"/>
          <w:szCs w:val="22"/>
        </w:rPr>
        <w:t>participante en el mercado</w:t>
      </w:r>
      <w:r w:rsidR="00166F19" w:rsidRPr="00395C03">
        <w:rPr>
          <w:rFonts w:cs="Arial"/>
          <w:szCs w:val="22"/>
        </w:rPr>
        <w:t xml:space="preserve"> </w:t>
      </w:r>
      <w:r w:rsidRPr="00772E06">
        <w:rPr>
          <w:rFonts w:cs="Arial"/>
          <w:szCs w:val="22"/>
        </w:rPr>
        <w:t>no podrán ser revelados a otros terceros</w:t>
      </w:r>
      <w:r w:rsidR="002E1A2A" w:rsidRPr="00772E06">
        <w:rPr>
          <w:rFonts w:cs="Arial"/>
          <w:szCs w:val="22"/>
        </w:rPr>
        <w:t>,</w:t>
      </w:r>
      <w:r w:rsidRPr="00772E06">
        <w:rPr>
          <w:rFonts w:cs="Arial"/>
          <w:szCs w:val="22"/>
        </w:rPr>
        <w:t xml:space="preserve"> </w:t>
      </w:r>
      <w:r w:rsidR="002E1A2A" w:rsidRPr="00772E06">
        <w:rPr>
          <w:rFonts w:cs="Arial"/>
          <w:szCs w:val="22"/>
        </w:rPr>
        <w:t xml:space="preserve">diferentes de los anteriormente indicados, </w:t>
      </w:r>
      <w:r w:rsidRPr="00772E06">
        <w:rPr>
          <w:rFonts w:cs="Arial"/>
          <w:szCs w:val="22"/>
        </w:rPr>
        <w:t xml:space="preserve">sin el consentimiento expreso del </w:t>
      </w:r>
      <w:r w:rsidR="002841ED">
        <w:rPr>
          <w:rFonts w:cs="Arial"/>
          <w:szCs w:val="22"/>
        </w:rPr>
        <w:t xml:space="preserve">mismo </w:t>
      </w:r>
      <w:r w:rsidRPr="00772E06">
        <w:rPr>
          <w:rFonts w:cs="Arial"/>
          <w:szCs w:val="22"/>
        </w:rPr>
        <w:t xml:space="preserve">excepto en lo dispuesto en la normativa del </w:t>
      </w:r>
      <w:r w:rsidR="00D16BA6">
        <w:rPr>
          <w:rFonts w:cs="Arial"/>
          <w:szCs w:val="22"/>
        </w:rPr>
        <w:t>M</w:t>
      </w:r>
      <w:r w:rsidRPr="00772E06">
        <w:rPr>
          <w:rFonts w:cs="Arial"/>
          <w:szCs w:val="22"/>
        </w:rPr>
        <w:t xml:space="preserve">ercado referente a la información de carácter público, en cuyo caso la información se hará pública de acuerdo con la normativa vigente sin necesidad de consentimiento expreso. </w:t>
      </w:r>
    </w:p>
    <w:p w14:paraId="4E72B1DE" w14:textId="77777777" w:rsidR="000D5A2A" w:rsidRPr="00794984" w:rsidRDefault="00282AB3" w:rsidP="00031CAB">
      <w:pPr>
        <w:tabs>
          <w:tab w:val="left" w:pos="540"/>
        </w:tabs>
        <w:spacing w:afterLines="100" w:after="240"/>
        <w:ind w:left="539" w:hanging="539"/>
        <w:jc w:val="both"/>
        <w:outlineLvl w:val="0"/>
        <w:rPr>
          <w:rFonts w:cs="Arial"/>
          <w:bCs/>
          <w:szCs w:val="22"/>
        </w:rPr>
      </w:pPr>
      <w:bookmarkStart w:id="21" w:name="_Toc136057145"/>
      <w:r w:rsidRPr="00794984">
        <w:rPr>
          <w:rFonts w:cs="Arial"/>
          <w:bCs/>
          <w:szCs w:val="22"/>
        </w:rPr>
        <w:t>4.2</w:t>
      </w:r>
      <w:r w:rsidR="00772E06" w:rsidRPr="00794984">
        <w:rPr>
          <w:rFonts w:cs="Arial"/>
          <w:bCs/>
          <w:szCs w:val="22"/>
        </w:rPr>
        <w:tab/>
      </w:r>
      <w:r w:rsidR="000D5A2A" w:rsidRPr="00794984">
        <w:rPr>
          <w:rFonts w:cs="Arial"/>
          <w:bCs/>
          <w:szCs w:val="22"/>
        </w:rPr>
        <w:t>Comunicaciones</w:t>
      </w:r>
      <w:bookmarkEnd w:id="21"/>
    </w:p>
    <w:p w14:paraId="211E8005" w14:textId="77777777" w:rsidR="000D5A2A" w:rsidRPr="00772E06" w:rsidRDefault="000D5A2A" w:rsidP="00031CAB">
      <w:pPr>
        <w:tabs>
          <w:tab w:val="left" w:pos="540"/>
        </w:tabs>
        <w:spacing w:afterLines="100" w:after="240"/>
        <w:ind w:left="539"/>
        <w:jc w:val="both"/>
        <w:outlineLvl w:val="0"/>
        <w:rPr>
          <w:rFonts w:cs="Arial"/>
          <w:szCs w:val="22"/>
        </w:rPr>
      </w:pPr>
      <w:r w:rsidRPr="00772E06">
        <w:rPr>
          <w:rFonts w:cs="Arial"/>
          <w:szCs w:val="22"/>
        </w:rPr>
        <w:t xml:space="preserve">Las comunicaciones se realizarán a las personas y direcciones que figuren en </w:t>
      </w:r>
      <w:r w:rsidR="007B461B" w:rsidRPr="00772E06">
        <w:rPr>
          <w:rFonts w:cs="Arial"/>
          <w:szCs w:val="22"/>
        </w:rPr>
        <w:t>la</w:t>
      </w:r>
      <w:r w:rsidRPr="00772E06">
        <w:rPr>
          <w:rFonts w:cs="Arial"/>
          <w:szCs w:val="22"/>
        </w:rPr>
        <w:t xml:space="preserve"> </w:t>
      </w:r>
      <w:r w:rsidR="00617249">
        <w:rPr>
          <w:rFonts w:cs="Arial"/>
          <w:szCs w:val="22"/>
        </w:rPr>
        <w:t>b</w:t>
      </w:r>
      <w:r w:rsidR="00014066" w:rsidRPr="00772E06">
        <w:rPr>
          <w:rFonts w:cs="Arial"/>
          <w:szCs w:val="22"/>
        </w:rPr>
        <w:t>ase de d</w:t>
      </w:r>
      <w:r w:rsidRPr="00772E06">
        <w:rPr>
          <w:rFonts w:cs="Arial"/>
          <w:szCs w:val="22"/>
        </w:rPr>
        <w:t xml:space="preserve">atos de </w:t>
      </w:r>
      <w:r w:rsidR="001D3944">
        <w:rPr>
          <w:rFonts w:cs="Arial"/>
          <w:szCs w:val="22"/>
        </w:rPr>
        <w:t>BRP</w:t>
      </w:r>
      <w:r w:rsidRPr="00772E06">
        <w:rPr>
          <w:rFonts w:cs="Arial"/>
          <w:szCs w:val="22"/>
        </w:rPr>
        <w:t xml:space="preserve"> a través de los medios y formatos que para cada actividad del proceso de liquidación determine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En caso de indisponibilidad de los medios habituales,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 xml:space="preserve">istema indicará los medios alternativos. </w:t>
      </w:r>
    </w:p>
    <w:p w14:paraId="2A2208A6" w14:textId="77777777" w:rsidR="000D5A2A" w:rsidRDefault="000D5A2A" w:rsidP="00031CAB">
      <w:pPr>
        <w:tabs>
          <w:tab w:val="left" w:pos="540"/>
        </w:tabs>
        <w:spacing w:afterLines="100" w:after="240"/>
        <w:ind w:left="539"/>
        <w:jc w:val="both"/>
        <w:outlineLvl w:val="0"/>
        <w:rPr>
          <w:rFonts w:cs="Arial"/>
          <w:szCs w:val="22"/>
        </w:rPr>
      </w:pPr>
      <w:r w:rsidRPr="00772E06">
        <w:rPr>
          <w:rFonts w:cs="Arial"/>
          <w:szCs w:val="22"/>
        </w:rPr>
        <w:t>A efe</w:t>
      </w:r>
      <w:r w:rsidR="00565BC1" w:rsidRPr="00772E06">
        <w:rPr>
          <w:rFonts w:cs="Arial"/>
          <w:szCs w:val="22"/>
        </w:rPr>
        <w:t xml:space="preserve">ctos del cómputo de los plazos </w:t>
      </w:r>
      <w:r w:rsidRPr="00772E06">
        <w:rPr>
          <w:rFonts w:cs="Arial"/>
          <w:szCs w:val="22"/>
        </w:rPr>
        <w:t xml:space="preserve">establecidos con relación a las comunicaciones entre el </w:t>
      </w:r>
      <w:r w:rsidR="001D3944">
        <w:rPr>
          <w:rFonts w:cs="Arial"/>
          <w:szCs w:val="22"/>
        </w:rPr>
        <w:t>BRP</w:t>
      </w:r>
      <w:r w:rsidRPr="00772E06">
        <w:rPr>
          <w:rFonts w:cs="Arial"/>
          <w:szCs w:val="22"/>
        </w:rPr>
        <w:t xml:space="preserve"> </w:t>
      </w:r>
      <w:r w:rsidR="00292B02" w:rsidRPr="00772E06">
        <w:rPr>
          <w:rFonts w:cs="Arial"/>
          <w:szCs w:val="22"/>
        </w:rPr>
        <w:t>y</w:t>
      </w:r>
      <w:r w:rsidRPr="00772E06">
        <w:rPr>
          <w:rFonts w:cs="Arial"/>
          <w:szCs w:val="22"/>
        </w:rPr>
        <w:t xml:space="preserve"> el </w:t>
      </w:r>
      <w:r w:rsidR="00F00485">
        <w:rPr>
          <w:rFonts w:cs="Arial"/>
          <w:szCs w:val="22"/>
        </w:rPr>
        <w:t>o</w:t>
      </w:r>
      <w:r w:rsidRPr="00772E06">
        <w:rPr>
          <w:rFonts w:cs="Arial"/>
          <w:szCs w:val="22"/>
        </w:rPr>
        <w:t xml:space="preserve">perador del </w:t>
      </w:r>
      <w:r w:rsidR="00F00485">
        <w:rPr>
          <w:rFonts w:cs="Arial"/>
          <w:szCs w:val="22"/>
        </w:rPr>
        <w:t>s</w:t>
      </w:r>
      <w:r w:rsidRPr="00772E06">
        <w:rPr>
          <w:rFonts w:cs="Arial"/>
          <w:szCs w:val="22"/>
        </w:rPr>
        <w:t>istema, se considerará como fecha de comunicación el día hábil en que se reciba la comunicación o, en su caso, el primer día hábil siguiente a la fecha de recepción de la comunicación. Las comunicaciones recibidas a partir de las 1</w:t>
      </w:r>
      <w:r w:rsidR="00291268" w:rsidRPr="00772E06">
        <w:rPr>
          <w:rFonts w:cs="Arial"/>
          <w:szCs w:val="22"/>
        </w:rPr>
        <w:t>5</w:t>
      </w:r>
      <w:r w:rsidRPr="00772E06">
        <w:rPr>
          <w:rFonts w:cs="Arial"/>
          <w:szCs w:val="22"/>
        </w:rPr>
        <w:t>:00 se considerarán como recibidas el siguiente día hábil.</w:t>
      </w:r>
    </w:p>
    <w:p w14:paraId="76B2910F" w14:textId="77777777" w:rsidR="0059727F" w:rsidRPr="00794984" w:rsidRDefault="0059727F" w:rsidP="00031CAB">
      <w:pPr>
        <w:tabs>
          <w:tab w:val="left" w:pos="540"/>
        </w:tabs>
        <w:spacing w:afterLines="100" w:after="240"/>
        <w:ind w:left="539" w:firstLine="1"/>
        <w:jc w:val="both"/>
        <w:outlineLvl w:val="0"/>
        <w:rPr>
          <w:rFonts w:cs="Arial"/>
          <w:szCs w:val="22"/>
        </w:rPr>
      </w:pPr>
    </w:p>
    <w:p w14:paraId="3B73D49A" w14:textId="77777777" w:rsidR="000D5A2A" w:rsidRPr="00794984" w:rsidRDefault="00282AB3" w:rsidP="00031CAB">
      <w:pPr>
        <w:tabs>
          <w:tab w:val="left" w:pos="540"/>
        </w:tabs>
        <w:spacing w:afterLines="100" w:after="240"/>
        <w:ind w:left="539" w:hanging="539"/>
        <w:jc w:val="both"/>
        <w:outlineLvl w:val="0"/>
        <w:rPr>
          <w:rFonts w:cs="Arial"/>
          <w:bCs/>
          <w:szCs w:val="22"/>
        </w:rPr>
      </w:pPr>
      <w:bookmarkStart w:id="22" w:name="_Toc136057146"/>
      <w:r w:rsidRPr="00794984">
        <w:rPr>
          <w:rFonts w:cs="Arial"/>
          <w:bCs/>
          <w:szCs w:val="22"/>
        </w:rPr>
        <w:t>4.3</w:t>
      </w:r>
      <w:r w:rsidR="00772E06" w:rsidRPr="00794984">
        <w:rPr>
          <w:rFonts w:cs="Arial"/>
          <w:bCs/>
          <w:szCs w:val="22"/>
        </w:rPr>
        <w:tab/>
      </w:r>
      <w:r w:rsidR="000D5A2A" w:rsidRPr="00794984">
        <w:rPr>
          <w:rFonts w:cs="Arial"/>
          <w:bCs/>
          <w:szCs w:val="22"/>
        </w:rPr>
        <w:t>Reclamaciones</w:t>
      </w:r>
      <w:bookmarkEnd w:id="22"/>
    </w:p>
    <w:p w14:paraId="65AFDE00" w14:textId="77777777" w:rsidR="000D5A2A" w:rsidRPr="00772E06" w:rsidRDefault="00DE5189" w:rsidP="00031CAB">
      <w:pPr>
        <w:tabs>
          <w:tab w:val="left" w:pos="540"/>
        </w:tabs>
        <w:spacing w:afterLines="100" w:after="240"/>
        <w:ind w:left="539"/>
        <w:jc w:val="both"/>
        <w:outlineLvl w:val="0"/>
        <w:rPr>
          <w:rFonts w:cs="Arial"/>
          <w:szCs w:val="22"/>
        </w:rPr>
      </w:pPr>
      <w:r>
        <w:rPr>
          <w:rFonts w:cs="Arial"/>
          <w:szCs w:val="22"/>
        </w:rPr>
        <w:t>El BRP</w:t>
      </w:r>
      <w:r w:rsidR="00043F76">
        <w:rPr>
          <w:rFonts w:cs="Arial"/>
          <w:szCs w:val="22"/>
        </w:rPr>
        <w:t xml:space="preserve"> de cada participante, y en su caso el representante en nombre ajeno,</w:t>
      </w:r>
      <w:r>
        <w:rPr>
          <w:rFonts w:cs="Arial"/>
          <w:szCs w:val="22"/>
        </w:rPr>
        <w:t xml:space="preserve"> será el único autorizado para</w:t>
      </w:r>
      <w:r w:rsidR="000D5A2A" w:rsidRPr="00772E06">
        <w:rPr>
          <w:rFonts w:cs="Arial"/>
          <w:szCs w:val="22"/>
        </w:rPr>
        <w:t xml:space="preserve"> presentar reclamaciones a las anotaciones en su cuenta en los plazos establecidos en el calendario del proceso de liquidación. Las reclamaciones se </w:t>
      </w:r>
      <w:r w:rsidR="00E65654" w:rsidRPr="00772E06">
        <w:rPr>
          <w:rFonts w:cs="Arial"/>
          <w:szCs w:val="22"/>
        </w:rPr>
        <w:t>presentarán utilizando</w:t>
      </w:r>
      <w:r w:rsidR="000D5A2A" w:rsidRPr="00772E06">
        <w:rPr>
          <w:rFonts w:cs="Arial"/>
          <w:szCs w:val="22"/>
        </w:rPr>
        <w:t xml:space="preserve"> los medios establecidos por el </w:t>
      </w:r>
      <w:r w:rsidR="00B444FD">
        <w:rPr>
          <w:rFonts w:cs="Arial"/>
          <w:szCs w:val="22"/>
        </w:rPr>
        <w:t>o</w:t>
      </w:r>
      <w:r w:rsidR="000D5A2A" w:rsidRPr="00772E06">
        <w:rPr>
          <w:rFonts w:cs="Arial"/>
          <w:szCs w:val="22"/>
        </w:rPr>
        <w:t xml:space="preserve">perador del </w:t>
      </w:r>
      <w:r w:rsidR="00B444FD">
        <w:rPr>
          <w:rFonts w:cs="Arial"/>
          <w:szCs w:val="22"/>
        </w:rPr>
        <w:t>s</w:t>
      </w:r>
      <w:r w:rsidR="000D5A2A" w:rsidRPr="00772E06">
        <w:rPr>
          <w:rFonts w:cs="Arial"/>
          <w:szCs w:val="22"/>
        </w:rPr>
        <w:t>istema.</w:t>
      </w:r>
    </w:p>
    <w:p w14:paraId="26E49FD6" w14:textId="77777777" w:rsidR="000D5A2A" w:rsidRPr="00CC343B" w:rsidRDefault="000D5A2A" w:rsidP="00031CAB">
      <w:pPr>
        <w:tabs>
          <w:tab w:val="left" w:pos="540"/>
        </w:tabs>
        <w:spacing w:afterLines="100" w:after="240"/>
        <w:ind w:left="539" w:firstLine="1"/>
        <w:jc w:val="both"/>
        <w:outlineLvl w:val="0"/>
        <w:rPr>
          <w:rFonts w:cs="Arial"/>
          <w:szCs w:val="22"/>
        </w:rPr>
      </w:pPr>
      <w:r w:rsidRPr="00772E06">
        <w:rPr>
          <w:rFonts w:cs="Arial"/>
          <w:szCs w:val="22"/>
        </w:rPr>
        <w:lastRenderedPageBreak/>
        <w:t xml:space="preserve">El </w:t>
      </w:r>
      <w:r w:rsidR="00DE5189">
        <w:rPr>
          <w:rFonts w:cs="Arial"/>
          <w:szCs w:val="22"/>
        </w:rPr>
        <w:t>BRP</w:t>
      </w:r>
      <w:r w:rsidRPr="00772E06">
        <w:rPr>
          <w:rFonts w:cs="Arial"/>
          <w:szCs w:val="22"/>
        </w:rPr>
        <w:t xml:space="preserve"> podrá establecer el carácter confidencial o público de la reclamación presentada, pudiendo cambiar en cualquier momento del proceso de resolución de la reclamación dicho carácter. Las reclamaciones públicas serán puestas a disposición del resto </w:t>
      </w:r>
      <w:r w:rsidRPr="00CC343B">
        <w:rPr>
          <w:rFonts w:cs="Arial"/>
          <w:szCs w:val="22"/>
        </w:rPr>
        <w:t xml:space="preserve">de </w:t>
      </w:r>
      <w:r w:rsidR="001D3944" w:rsidRPr="00CC343B">
        <w:rPr>
          <w:rFonts w:cs="Arial"/>
          <w:szCs w:val="22"/>
        </w:rPr>
        <w:t>BRP</w:t>
      </w:r>
      <w:r w:rsidRPr="00CC343B">
        <w:rPr>
          <w:rFonts w:cs="Arial"/>
          <w:szCs w:val="22"/>
        </w:rPr>
        <w:t>.</w:t>
      </w:r>
    </w:p>
    <w:p w14:paraId="2BD4958F" w14:textId="77777777" w:rsidR="000D5A2A" w:rsidRPr="00282AB3" w:rsidRDefault="000D5A2A" w:rsidP="00031CAB">
      <w:pPr>
        <w:tabs>
          <w:tab w:val="left" w:pos="540"/>
        </w:tabs>
        <w:spacing w:afterLines="100" w:after="240"/>
        <w:ind w:left="539" w:firstLine="1"/>
        <w:jc w:val="both"/>
        <w:outlineLvl w:val="0"/>
        <w:rPr>
          <w:rFonts w:cs="Arial"/>
          <w:szCs w:val="22"/>
        </w:rPr>
      </w:pPr>
      <w:r w:rsidRPr="00CC343B">
        <w:rPr>
          <w:rFonts w:cs="Arial"/>
          <w:szCs w:val="22"/>
        </w:rPr>
        <w:t xml:space="preserve">El </w:t>
      </w:r>
      <w:r w:rsidR="00B444FD">
        <w:rPr>
          <w:rFonts w:cs="Arial"/>
          <w:szCs w:val="22"/>
        </w:rPr>
        <w:t>o</w:t>
      </w:r>
      <w:r w:rsidRPr="00CC343B">
        <w:rPr>
          <w:rFonts w:cs="Arial"/>
          <w:szCs w:val="22"/>
        </w:rPr>
        <w:t xml:space="preserve">perador del </w:t>
      </w:r>
      <w:r w:rsidR="00B444FD">
        <w:rPr>
          <w:rFonts w:cs="Arial"/>
          <w:szCs w:val="22"/>
        </w:rPr>
        <w:t>s</w:t>
      </w:r>
      <w:r w:rsidRPr="00CC343B">
        <w:rPr>
          <w:rFonts w:cs="Arial"/>
          <w:szCs w:val="22"/>
        </w:rPr>
        <w:t xml:space="preserve">istema dispondrá de </w:t>
      </w:r>
      <w:r w:rsidR="001D3944" w:rsidRPr="00282AB3">
        <w:rPr>
          <w:rFonts w:cs="Arial"/>
          <w:szCs w:val="22"/>
        </w:rPr>
        <w:t xml:space="preserve">cinco </w:t>
      </w:r>
      <w:r w:rsidRPr="00282AB3">
        <w:rPr>
          <w:rFonts w:cs="Arial"/>
          <w:szCs w:val="22"/>
        </w:rPr>
        <w:t xml:space="preserve">días hábiles para </w:t>
      </w:r>
      <w:r w:rsidR="000E1870">
        <w:rPr>
          <w:rFonts w:cs="Arial"/>
          <w:szCs w:val="22"/>
        </w:rPr>
        <w:t>resolver</w:t>
      </w:r>
      <w:r w:rsidRPr="00282AB3">
        <w:rPr>
          <w:rFonts w:cs="Arial"/>
          <w:szCs w:val="22"/>
        </w:rPr>
        <w:t xml:space="preserve"> la reclamación </w:t>
      </w:r>
      <w:r w:rsidR="000E1870">
        <w:rPr>
          <w:rFonts w:cs="Arial"/>
          <w:szCs w:val="22"/>
        </w:rPr>
        <w:t>presentada</w:t>
      </w:r>
      <w:r w:rsidR="00DD0B7E" w:rsidRPr="00282AB3">
        <w:rPr>
          <w:rFonts w:cs="Arial"/>
          <w:szCs w:val="22"/>
        </w:rPr>
        <w:t>.</w:t>
      </w:r>
    </w:p>
    <w:p w14:paraId="157A4700" w14:textId="77777777" w:rsidR="000D5A2A" w:rsidRPr="00CC343B" w:rsidRDefault="000D5A2A" w:rsidP="00031CAB">
      <w:pPr>
        <w:tabs>
          <w:tab w:val="left" w:pos="540"/>
        </w:tabs>
        <w:spacing w:afterLines="100" w:after="240"/>
        <w:ind w:left="539" w:firstLine="1"/>
        <w:jc w:val="both"/>
        <w:outlineLvl w:val="0"/>
        <w:rPr>
          <w:rFonts w:cs="Arial"/>
          <w:szCs w:val="22"/>
        </w:rPr>
      </w:pPr>
      <w:r w:rsidRPr="00282AB3">
        <w:rPr>
          <w:rFonts w:cs="Arial"/>
          <w:szCs w:val="22"/>
        </w:rPr>
        <w:t xml:space="preserve">En caso de que la reclamación haya sido resuelta como estimada quedará cerrada y entendida la conformidad </w:t>
      </w:r>
      <w:r w:rsidR="00E65654" w:rsidRPr="00282AB3">
        <w:rPr>
          <w:rFonts w:cs="Arial"/>
          <w:szCs w:val="22"/>
        </w:rPr>
        <w:t xml:space="preserve">del </w:t>
      </w:r>
      <w:r w:rsidR="00E65654" w:rsidRPr="00CC343B">
        <w:rPr>
          <w:rFonts w:cs="Arial"/>
          <w:szCs w:val="22"/>
        </w:rPr>
        <w:t>que la presentó</w:t>
      </w:r>
      <w:r w:rsidR="00C745DA" w:rsidRPr="00CC343B">
        <w:rPr>
          <w:rFonts w:cs="Arial"/>
          <w:szCs w:val="22"/>
        </w:rPr>
        <w:t>.</w:t>
      </w:r>
    </w:p>
    <w:p w14:paraId="0F027962" w14:textId="77777777" w:rsidR="000D5A2A" w:rsidRPr="00282AB3" w:rsidRDefault="000D5A2A" w:rsidP="00031CAB">
      <w:pPr>
        <w:tabs>
          <w:tab w:val="left" w:pos="540"/>
        </w:tabs>
        <w:spacing w:afterLines="100" w:after="240"/>
        <w:ind w:left="539" w:firstLine="1"/>
        <w:jc w:val="both"/>
        <w:outlineLvl w:val="0"/>
        <w:rPr>
          <w:rFonts w:cs="Arial"/>
          <w:szCs w:val="22"/>
        </w:rPr>
      </w:pPr>
      <w:r w:rsidRPr="00CC343B">
        <w:rPr>
          <w:rFonts w:cs="Arial"/>
          <w:szCs w:val="22"/>
        </w:rPr>
        <w:t>En caso de que la reclamación haya sido r</w:t>
      </w:r>
      <w:r w:rsidRPr="002A3248">
        <w:rPr>
          <w:rFonts w:cs="Arial"/>
          <w:szCs w:val="22"/>
        </w:rPr>
        <w:t xml:space="preserve">esuelta como desestimada, el </w:t>
      </w:r>
      <w:r w:rsidR="001D3944" w:rsidRPr="00282AB3">
        <w:rPr>
          <w:rFonts w:cs="Arial"/>
          <w:szCs w:val="22"/>
        </w:rPr>
        <w:t>BRP</w:t>
      </w:r>
      <w:r w:rsidR="0059727F" w:rsidRPr="00282AB3">
        <w:rPr>
          <w:rFonts w:cs="Arial"/>
          <w:szCs w:val="22"/>
        </w:rPr>
        <w:t xml:space="preserve"> </w:t>
      </w:r>
      <w:r w:rsidRPr="00282AB3">
        <w:rPr>
          <w:rFonts w:cs="Arial"/>
          <w:szCs w:val="22"/>
        </w:rPr>
        <w:t xml:space="preserve">dispondrá de </w:t>
      </w:r>
      <w:r w:rsidR="00E42957" w:rsidRPr="00282AB3">
        <w:rPr>
          <w:rFonts w:cs="Arial"/>
          <w:szCs w:val="22"/>
        </w:rPr>
        <w:t xml:space="preserve">cinco </w:t>
      </w:r>
      <w:r w:rsidRPr="00282AB3">
        <w:rPr>
          <w:rFonts w:cs="Arial"/>
          <w:szCs w:val="22"/>
        </w:rPr>
        <w:t xml:space="preserve">días hábiles para aportar información adicional sobre la misma. En este caso, el </w:t>
      </w:r>
      <w:r w:rsidR="00B444FD">
        <w:rPr>
          <w:rFonts w:cs="Arial"/>
          <w:szCs w:val="22"/>
        </w:rPr>
        <w:t>o</w:t>
      </w:r>
      <w:r w:rsidRPr="00282AB3">
        <w:rPr>
          <w:rFonts w:cs="Arial"/>
          <w:szCs w:val="22"/>
        </w:rPr>
        <w:t xml:space="preserve">perador del </w:t>
      </w:r>
      <w:r w:rsidR="00B444FD">
        <w:rPr>
          <w:rFonts w:cs="Arial"/>
          <w:szCs w:val="22"/>
        </w:rPr>
        <w:t>s</w:t>
      </w:r>
      <w:r w:rsidRPr="00282AB3">
        <w:rPr>
          <w:rFonts w:cs="Arial"/>
          <w:szCs w:val="22"/>
        </w:rPr>
        <w:t xml:space="preserve">istema dispondrá de tres días hábiles para comunicar </w:t>
      </w:r>
      <w:r w:rsidR="00E65654" w:rsidRPr="00282AB3">
        <w:rPr>
          <w:rFonts w:cs="Arial"/>
          <w:szCs w:val="22"/>
        </w:rPr>
        <w:t xml:space="preserve">la resolución final de la reclamación </w:t>
      </w:r>
      <w:r w:rsidRPr="00282AB3">
        <w:rPr>
          <w:rFonts w:cs="Arial"/>
          <w:szCs w:val="22"/>
        </w:rPr>
        <w:t xml:space="preserve">al </w:t>
      </w:r>
      <w:r w:rsidR="001D3944" w:rsidRPr="00282AB3">
        <w:rPr>
          <w:rFonts w:cs="Arial"/>
          <w:szCs w:val="22"/>
        </w:rPr>
        <w:t>BRP</w:t>
      </w:r>
      <w:r w:rsidR="0059727F" w:rsidRPr="00282AB3">
        <w:rPr>
          <w:rFonts w:cs="Arial"/>
          <w:szCs w:val="22"/>
        </w:rPr>
        <w:t xml:space="preserve"> </w:t>
      </w:r>
      <w:r w:rsidRPr="00282AB3">
        <w:rPr>
          <w:rFonts w:cs="Arial"/>
          <w:szCs w:val="22"/>
        </w:rPr>
        <w:t xml:space="preserve">que </w:t>
      </w:r>
      <w:r w:rsidR="00E65654" w:rsidRPr="00282AB3">
        <w:rPr>
          <w:rFonts w:cs="Arial"/>
          <w:szCs w:val="22"/>
        </w:rPr>
        <w:t xml:space="preserve">la </w:t>
      </w:r>
      <w:r w:rsidRPr="00282AB3">
        <w:rPr>
          <w:rFonts w:cs="Arial"/>
          <w:szCs w:val="22"/>
        </w:rPr>
        <w:t>present</w:t>
      </w:r>
      <w:r w:rsidR="00E65654" w:rsidRPr="00282AB3">
        <w:rPr>
          <w:rFonts w:cs="Arial"/>
          <w:szCs w:val="22"/>
        </w:rPr>
        <w:t>ó</w:t>
      </w:r>
      <w:r w:rsidR="00DD0B7E" w:rsidRPr="00282AB3">
        <w:rPr>
          <w:rFonts w:cs="Arial"/>
          <w:szCs w:val="22"/>
        </w:rPr>
        <w:t>.</w:t>
      </w:r>
      <w:r w:rsidRPr="00282AB3">
        <w:rPr>
          <w:rFonts w:cs="Arial"/>
          <w:szCs w:val="22"/>
        </w:rPr>
        <w:t xml:space="preserve"> </w:t>
      </w:r>
      <w:r w:rsidR="00DD0B7E" w:rsidRPr="00282AB3">
        <w:rPr>
          <w:rFonts w:cs="Arial"/>
          <w:szCs w:val="22"/>
        </w:rPr>
        <w:t>En ambos casos se podrá disponer de un mayor plazo previa</w:t>
      </w:r>
      <w:r w:rsidR="00A1765B" w:rsidRPr="00282AB3">
        <w:rPr>
          <w:rFonts w:cs="Arial"/>
          <w:szCs w:val="22"/>
        </w:rPr>
        <w:t xml:space="preserve"> justifica</w:t>
      </w:r>
      <w:r w:rsidR="00DD0B7E" w:rsidRPr="00282AB3">
        <w:rPr>
          <w:rFonts w:cs="Arial"/>
          <w:szCs w:val="22"/>
        </w:rPr>
        <w:t>ción.</w:t>
      </w:r>
    </w:p>
    <w:p w14:paraId="6CF768C9" w14:textId="77777777" w:rsidR="000D5A2A" w:rsidRPr="00772E06" w:rsidRDefault="000D5A2A" w:rsidP="00031CAB">
      <w:pPr>
        <w:tabs>
          <w:tab w:val="left" w:pos="540"/>
        </w:tabs>
        <w:spacing w:afterLines="100" w:after="240"/>
        <w:ind w:left="539" w:firstLine="1"/>
        <w:jc w:val="both"/>
        <w:outlineLvl w:val="0"/>
        <w:rPr>
          <w:rFonts w:cs="Arial"/>
          <w:szCs w:val="22"/>
        </w:rPr>
      </w:pPr>
      <w:r w:rsidRPr="00282AB3">
        <w:rPr>
          <w:rFonts w:cs="Arial"/>
          <w:szCs w:val="22"/>
        </w:rPr>
        <w:t xml:space="preserve">En caso de que la reclamación haya sido resuelta finalmente como desestimada, el </w:t>
      </w:r>
      <w:r w:rsidR="001D3944" w:rsidRPr="00282AB3">
        <w:rPr>
          <w:rFonts w:cs="Arial"/>
          <w:szCs w:val="22"/>
        </w:rPr>
        <w:t>BRP</w:t>
      </w:r>
      <w:r w:rsidR="0059727F" w:rsidRPr="00282AB3">
        <w:rPr>
          <w:rFonts w:cs="Arial"/>
          <w:szCs w:val="22"/>
        </w:rPr>
        <w:t xml:space="preserve"> </w:t>
      </w:r>
      <w:r w:rsidRPr="00282AB3">
        <w:rPr>
          <w:rFonts w:cs="Arial"/>
          <w:szCs w:val="22"/>
        </w:rPr>
        <w:t>dispondrá de tres días</w:t>
      </w:r>
      <w:r w:rsidRPr="00772E06">
        <w:rPr>
          <w:rFonts w:cs="Arial"/>
          <w:szCs w:val="22"/>
        </w:rPr>
        <w:t xml:space="preserve"> hábiles para comunicar su conformidad o disconformidad con la misma</w:t>
      </w:r>
      <w:r w:rsidR="00672E21">
        <w:rPr>
          <w:rFonts w:cs="Arial"/>
          <w:szCs w:val="22"/>
        </w:rPr>
        <w:t>.</w:t>
      </w:r>
      <w:r w:rsidRPr="00772E06">
        <w:rPr>
          <w:rFonts w:cs="Arial"/>
          <w:szCs w:val="22"/>
        </w:rPr>
        <w:t xml:space="preserve"> Al finalizar dicho plazo, la reclamación quedará cerrada con la conformidad o disconformidad del </w:t>
      </w:r>
      <w:r w:rsidR="00A0064D">
        <w:rPr>
          <w:rFonts w:cs="Arial"/>
          <w:szCs w:val="22"/>
        </w:rPr>
        <w:t>BRP</w:t>
      </w:r>
      <w:r w:rsidRPr="00772E06">
        <w:rPr>
          <w:rFonts w:cs="Arial"/>
          <w:szCs w:val="22"/>
        </w:rPr>
        <w:t xml:space="preserve"> que la presentó; de no mediar dicha comunicación en el plazo indicado se entenderá su conformidad.</w:t>
      </w:r>
    </w:p>
    <w:p w14:paraId="6A7BCC18" w14:textId="77777777" w:rsidR="000D5A2A" w:rsidRPr="00772E06" w:rsidRDefault="000D5A2A" w:rsidP="00031CAB">
      <w:pPr>
        <w:tabs>
          <w:tab w:val="left" w:pos="540"/>
        </w:tabs>
        <w:spacing w:afterLines="100" w:after="240"/>
        <w:ind w:left="539"/>
        <w:jc w:val="both"/>
        <w:outlineLvl w:val="0"/>
        <w:rPr>
          <w:rFonts w:cs="Arial"/>
          <w:szCs w:val="22"/>
        </w:rPr>
      </w:pPr>
      <w:r w:rsidRPr="00772E06">
        <w:rPr>
          <w:rFonts w:cs="Arial"/>
          <w:szCs w:val="22"/>
        </w:rPr>
        <w:t>Los conflictos que puedan surgir con relación a una reclamación con disconformidad se resolverán de acuerdo con lo establecido</w:t>
      </w:r>
      <w:r w:rsidR="008A52F4">
        <w:rPr>
          <w:rFonts w:cs="Arial"/>
          <w:szCs w:val="22"/>
        </w:rPr>
        <w:t xml:space="preserve"> </w:t>
      </w:r>
      <w:r w:rsidR="008A52F4">
        <w:rPr>
          <w:rFonts w:cs="Arial"/>
          <w:szCs w:val="22"/>
          <w:shd w:val="clear" w:color="auto" w:fill="FAF9F8"/>
        </w:rPr>
        <w:t xml:space="preserve">en el artículo 30.3 de la </w:t>
      </w:r>
      <w:r w:rsidR="008A52F4" w:rsidRPr="00A0064D">
        <w:rPr>
          <w:rFonts w:cs="Arial"/>
          <w:i/>
          <w:szCs w:val="22"/>
          <w:shd w:val="clear" w:color="auto" w:fill="FAF9F8"/>
        </w:rPr>
        <w:t xml:space="preserve">Ley 24/2013 de 26 de diciembre, del </w:t>
      </w:r>
      <w:r w:rsidR="00B444FD" w:rsidRPr="00A0064D">
        <w:rPr>
          <w:rFonts w:cs="Arial"/>
          <w:i/>
          <w:szCs w:val="22"/>
          <w:shd w:val="clear" w:color="auto" w:fill="FAF9F8"/>
        </w:rPr>
        <w:t>S</w:t>
      </w:r>
      <w:r w:rsidR="008A52F4" w:rsidRPr="00A0064D">
        <w:rPr>
          <w:rFonts w:cs="Arial"/>
          <w:i/>
          <w:szCs w:val="22"/>
          <w:shd w:val="clear" w:color="auto" w:fill="FAF9F8"/>
        </w:rPr>
        <w:t xml:space="preserve">ector </w:t>
      </w:r>
      <w:r w:rsidR="00B444FD" w:rsidRPr="00A0064D">
        <w:rPr>
          <w:rFonts w:cs="Arial"/>
          <w:i/>
          <w:szCs w:val="22"/>
          <w:shd w:val="clear" w:color="auto" w:fill="FAF9F8"/>
        </w:rPr>
        <w:t>E</w:t>
      </w:r>
      <w:r w:rsidR="008A52F4" w:rsidRPr="00A0064D">
        <w:rPr>
          <w:rFonts w:cs="Arial"/>
          <w:i/>
          <w:szCs w:val="22"/>
          <w:shd w:val="clear" w:color="auto" w:fill="FAF9F8"/>
        </w:rPr>
        <w:t>léctrico</w:t>
      </w:r>
      <w:r w:rsidRPr="00772E06">
        <w:rPr>
          <w:rFonts w:cs="Arial"/>
          <w:szCs w:val="22"/>
        </w:rPr>
        <w:t>.</w:t>
      </w:r>
    </w:p>
    <w:p w14:paraId="2A51B645" w14:textId="77777777" w:rsidR="000D5A2A" w:rsidRPr="00794984" w:rsidRDefault="00E63069" w:rsidP="00031CAB">
      <w:pPr>
        <w:tabs>
          <w:tab w:val="left" w:pos="540"/>
        </w:tabs>
        <w:spacing w:afterLines="100" w:after="240"/>
        <w:ind w:left="539" w:hanging="539"/>
        <w:jc w:val="both"/>
        <w:outlineLvl w:val="0"/>
        <w:rPr>
          <w:rFonts w:cs="Arial"/>
          <w:bCs/>
          <w:szCs w:val="22"/>
        </w:rPr>
      </w:pPr>
      <w:bookmarkStart w:id="23" w:name="_Toc136057147"/>
      <w:bookmarkStart w:id="24" w:name="_Hlk34730055"/>
      <w:r w:rsidRPr="00794984">
        <w:rPr>
          <w:rFonts w:cs="Arial"/>
          <w:bCs/>
          <w:szCs w:val="22"/>
        </w:rPr>
        <w:t>4.4</w:t>
      </w:r>
      <w:r w:rsidR="00772E06" w:rsidRPr="00794984">
        <w:rPr>
          <w:rFonts w:cs="Arial"/>
          <w:bCs/>
          <w:szCs w:val="22"/>
        </w:rPr>
        <w:tab/>
      </w:r>
      <w:r w:rsidR="000D5A2A" w:rsidRPr="00794984">
        <w:rPr>
          <w:rFonts w:cs="Arial"/>
          <w:bCs/>
          <w:szCs w:val="22"/>
        </w:rPr>
        <w:t>Régimen del proceso de liquidación</w:t>
      </w:r>
      <w:bookmarkEnd w:id="23"/>
    </w:p>
    <w:p w14:paraId="1BCA5115" w14:textId="5F7B200E" w:rsidR="000D5A2A" w:rsidRPr="00772E06" w:rsidRDefault="000D5A2A" w:rsidP="00031CAB">
      <w:pPr>
        <w:tabs>
          <w:tab w:val="left" w:pos="540"/>
        </w:tabs>
        <w:spacing w:afterLines="100" w:after="240"/>
        <w:ind w:left="539"/>
        <w:jc w:val="both"/>
        <w:outlineLvl w:val="0"/>
        <w:rPr>
          <w:rFonts w:cs="Arial"/>
          <w:szCs w:val="22"/>
        </w:rPr>
      </w:pPr>
      <w:r w:rsidRPr="00772E06">
        <w:rPr>
          <w:rFonts w:cs="Arial"/>
          <w:szCs w:val="22"/>
        </w:rPr>
        <w:t xml:space="preserve">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istema no responderá de las consecuencias de las actuaciones en las que intervengan lo</w:t>
      </w:r>
      <w:r w:rsidR="00565BC1" w:rsidRPr="00772E06">
        <w:rPr>
          <w:rFonts w:cs="Arial"/>
          <w:szCs w:val="22"/>
        </w:rPr>
        <w:t>s</w:t>
      </w:r>
      <w:r w:rsidRPr="00772E06">
        <w:rPr>
          <w:rFonts w:cs="Arial"/>
          <w:szCs w:val="22"/>
        </w:rPr>
        <w:t xml:space="preserve"> </w:t>
      </w:r>
      <w:r w:rsidR="003321D9">
        <w:rPr>
          <w:rFonts w:cs="Arial"/>
          <w:szCs w:val="22"/>
        </w:rPr>
        <w:t xml:space="preserve">BRP </w:t>
      </w:r>
      <w:r w:rsidRPr="00772E06">
        <w:rPr>
          <w:rFonts w:cs="Arial"/>
          <w:szCs w:val="22"/>
        </w:rPr>
        <w:t xml:space="preserve">o terceros, ni de las derivadas de la aplicación de los procedimientos de operación y de los sistemas informáticos </w:t>
      </w:r>
      <w:r w:rsidR="00291268" w:rsidRPr="00772E06">
        <w:rPr>
          <w:rFonts w:cs="Arial"/>
          <w:szCs w:val="22"/>
        </w:rPr>
        <w:t xml:space="preserve">y de comunicación </w:t>
      </w:r>
      <w:r w:rsidRPr="00772E06">
        <w:rPr>
          <w:rFonts w:cs="Arial"/>
          <w:szCs w:val="22"/>
        </w:rPr>
        <w:t xml:space="preserve">del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 xml:space="preserve">istema. Tampoco responderá 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 xml:space="preserve">istema de consecuencias derivadas de circunstancias que se encuentren fuera de su control directo, de los casos de fuerza mayor o de carácter fortuito, de las consecuencias indirectas de las actuaciones y operaciones desarrolladas en el </w:t>
      </w:r>
      <w:r w:rsidR="005D405F">
        <w:rPr>
          <w:rFonts w:cs="Arial"/>
          <w:szCs w:val="22"/>
        </w:rPr>
        <w:t>M</w:t>
      </w:r>
      <w:r w:rsidRPr="00772E06">
        <w:rPr>
          <w:rFonts w:cs="Arial"/>
          <w:szCs w:val="22"/>
        </w:rPr>
        <w:t xml:space="preserve">ercado </w:t>
      </w:r>
      <w:r w:rsidR="00601385">
        <w:rPr>
          <w:rFonts w:cs="Arial"/>
          <w:szCs w:val="22"/>
        </w:rPr>
        <w:t>d</w:t>
      </w:r>
      <w:r w:rsidRPr="00772E06">
        <w:rPr>
          <w:rFonts w:cs="Arial"/>
          <w:szCs w:val="22"/>
        </w:rPr>
        <w:t>e energía eléctrica ni de los riesgos derivados del funcionamiento del mismo</w:t>
      </w:r>
      <w:r w:rsidR="007F0E39" w:rsidRPr="00772E06">
        <w:rPr>
          <w:rFonts w:cs="Arial"/>
          <w:szCs w:val="22"/>
        </w:rPr>
        <w:t>.</w:t>
      </w:r>
    </w:p>
    <w:p w14:paraId="3B954834" w14:textId="77777777" w:rsidR="009E6591" w:rsidRDefault="009E6591" w:rsidP="00031CAB">
      <w:pPr>
        <w:tabs>
          <w:tab w:val="left" w:pos="540"/>
        </w:tabs>
        <w:spacing w:afterLines="100" w:after="240"/>
        <w:ind w:left="539"/>
        <w:jc w:val="both"/>
        <w:outlineLvl w:val="0"/>
        <w:rPr>
          <w:rFonts w:cs="Arial"/>
          <w:szCs w:val="22"/>
        </w:rPr>
      </w:pPr>
      <w:r w:rsidRPr="00772E06">
        <w:rPr>
          <w:rFonts w:cs="Arial"/>
          <w:szCs w:val="22"/>
        </w:rPr>
        <w:t xml:space="preserve">El </w:t>
      </w:r>
      <w:r w:rsidR="00B444FD">
        <w:rPr>
          <w:rFonts w:cs="Arial"/>
          <w:szCs w:val="22"/>
        </w:rPr>
        <w:t>o</w:t>
      </w:r>
      <w:r w:rsidRPr="00772E06">
        <w:rPr>
          <w:rFonts w:cs="Arial"/>
          <w:szCs w:val="22"/>
        </w:rPr>
        <w:t xml:space="preserve">perador del </w:t>
      </w:r>
      <w:r w:rsidR="00B444FD">
        <w:rPr>
          <w:rFonts w:cs="Arial"/>
          <w:szCs w:val="22"/>
        </w:rPr>
        <w:t>s</w:t>
      </w:r>
      <w:r w:rsidRPr="00772E06">
        <w:rPr>
          <w:rFonts w:cs="Arial"/>
          <w:szCs w:val="22"/>
        </w:rPr>
        <w:t xml:space="preserve">istema podrá elaborar guías para la eficaz utilización por los </w:t>
      </w:r>
      <w:r w:rsidR="00B55E1A">
        <w:rPr>
          <w:rFonts w:cs="Arial"/>
          <w:szCs w:val="22"/>
        </w:rPr>
        <w:t>BRP</w:t>
      </w:r>
      <w:r w:rsidR="0059727F" w:rsidRPr="00395C03">
        <w:rPr>
          <w:rFonts w:cs="Arial"/>
          <w:szCs w:val="22"/>
        </w:rPr>
        <w:t xml:space="preserve"> </w:t>
      </w:r>
      <w:r w:rsidRPr="00772E06">
        <w:rPr>
          <w:rFonts w:cs="Arial"/>
          <w:szCs w:val="22"/>
        </w:rPr>
        <w:t xml:space="preserve">de los sistemas informáticos que requiera el proceso de liquidación y de la información puesta a su disposición a través de dichos sistemas.  </w:t>
      </w:r>
    </w:p>
    <w:p w14:paraId="68FFC7DB" w14:textId="77777777" w:rsidR="000D5A2A" w:rsidRPr="00794984" w:rsidRDefault="00B310C1" w:rsidP="00031CAB">
      <w:pPr>
        <w:tabs>
          <w:tab w:val="left" w:pos="540"/>
        </w:tabs>
        <w:spacing w:afterLines="100" w:after="240"/>
        <w:ind w:left="539" w:hanging="539"/>
        <w:jc w:val="both"/>
        <w:outlineLvl w:val="0"/>
        <w:rPr>
          <w:rFonts w:cs="Arial"/>
          <w:szCs w:val="22"/>
        </w:rPr>
      </w:pPr>
      <w:bookmarkStart w:id="25" w:name="_Toc136057149"/>
      <w:bookmarkEnd w:id="24"/>
      <w:r w:rsidRPr="00794984">
        <w:rPr>
          <w:rFonts w:cs="Arial"/>
          <w:szCs w:val="22"/>
        </w:rPr>
        <w:t>5</w:t>
      </w:r>
      <w:r w:rsidR="003E7B41" w:rsidRPr="00794984">
        <w:rPr>
          <w:rFonts w:cs="Arial"/>
          <w:szCs w:val="22"/>
        </w:rPr>
        <w:t>.</w:t>
      </w:r>
      <w:r w:rsidR="003E7B41" w:rsidRPr="00794984">
        <w:rPr>
          <w:rFonts w:cs="Arial"/>
          <w:szCs w:val="22"/>
        </w:rPr>
        <w:tab/>
      </w:r>
      <w:r w:rsidR="00794984" w:rsidRPr="00794984">
        <w:rPr>
          <w:rFonts w:cs="Arial"/>
          <w:szCs w:val="22"/>
        </w:rPr>
        <w:t>Registro de anotaciones en cuenta</w:t>
      </w:r>
      <w:bookmarkEnd w:id="25"/>
    </w:p>
    <w:p w14:paraId="37A31C03" w14:textId="7476FA20" w:rsidR="000D5A2A" w:rsidRPr="003E7B41" w:rsidRDefault="00A076D4" w:rsidP="00031CAB">
      <w:pPr>
        <w:tabs>
          <w:tab w:val="left" w:pos="540"/>
        </w:tabs>
        <w:spacing w:afterLines="100" w:after="240"/>
        <w:ind w:left="539"/>
        <w:jc w:val="both"/>
        <w:outlineLvl w:val="0"/>
        <w:rPr>
          <w:rFonts w:cs="Arial"/>
          <w:szCs w:val="22"/>
        </w:rPr>
      </w:pPr>
      <w:r>
        <w:rPr>
          <w:rFonts w:cs="Arial"/>
          <w:szCs w:val="22"/>
        </w:rPr>
        <w:t>E</w:t>
      </w:r>
      <w:r w:rsidR="000D5A2A" w:rsidRPr="003E7B41">
        <w:rPr>
          <w:rFonts w:cs="Arial"/>
          <w:szCs w:val="22"/>
        </w:rPr>
        <w:t xml:space="preserve">l </w:t>
      </w:r>
      <w:r w:rsidR="00B444FD">
        <w:rPr>
          <w:rFonts w:cs="Arial"/>
          <w:szCs w:val="22"/>
        </w:rPr>
        <w:t>o</w:t>
      </w:r>
      <w:r w:rsidR="000D5A2A" w:rsidRPr="003E7B41">
        <w:rPr>
          <w:rFonts w:cs="Arial"/>
          <w:szCs w:val="22"/>
        </w:rPr>
        <w:t xml:space="preserve">perador del </w:t>
      </w:r>
      <w:r w:rsidR="00B444FD">
        <w:rPr>
          <w:rFonts w:cs="Arial"/>
          <w:szCs w:val="22"/>
        </w:rPr>
        <w:t>s</w:t>
      </w:r>
      <w:r w:rsidR="000D5A2A" w:rsidRPr="003E7B41">
        <w:rPr>
          <w:rFonts w:cs="Arial"/>
          <w:szCs w:val="22"/>
        </w:rPr>
        <w:t xml:space="preserve">istema tendrá un Registro de Anotaciones en Cuenta donde llevará a cabo una anotación en la cuenta del </w:t>
      </w:r>
      <w:r w:rsidR="006323F0">
        <w:rPr>
          <w:rFonts w:cs="Arial"/>
          <w:szCs w:val="22"/>
        </w:rPr>
        <w:t xml:space="preserve">BRP </w:t>
      </w:r>
      <w:r w:rsidR="00A1765B" w:rsidRPr="003E7B41">
        <w:rPr>
          <w:rFonts w:cs="Arial"/>
          <w:szCs w:val="22"/>
        </w:rPr>
        <w:t>correspondiente a</w:t>
      </w:r>
      <w:r w:rsidR="000D5A2A" w:rsidRPr="003E7B41">
        <w:rPr>
          <w:rFonts w:cs="Arial"/>
          <w:szCs w:val="22"/>
        </w:rPr>
        <w:t xml:space="preserve"> cada uno de los derechos de cobro y de las obligaciones de pago de </w:t>
      </w:r>
      <w:r w:rsidR="000D5A2A" w:rsidRPr="00C927B4">
        <w:rPr>
          <w:rFonts w:cs="Arial"/>
          <w:szCs w:val="22"/>
        </w:rPr>
        <w:t xml:space="preserve">cada unidad de </w:t>
      </w:r>
      <w:del w:id="26" w:author="Autor">
        <w:r w:rsidR="000D5A2A" w:rsidRPr="00C927B4">
          <w:rPr>
            <w:rFonts w:cs="Arial"/>
            <w:szCs w:val="22"/>
          </w:rPr>
          <w:delText>programación</w:delText>
        </w:r>
        <w:r w:rsidR="000D5A2A" w:rsidRPr="003E7B41">
          <w:rPr>
            <w:rFonts w:cs="Arial"/>
            <w:szCs w:val="22"/>
          </w:rPr>
          <w:delText>y</w:delText>
        </w:r>
      </w:del>
      <w:ins w:id="27" w:author="Autor">
        <w:r w:rsidR="000D5A2A" w:rsidRPr="00C927B4">
          <w:rPr>
            <w:rFonts w:cs="Arial"/>
            <w:szCs w:val="22"/>
          </w:rPr>
          <w:t>programación</w:t>
        </w:r>
        <w:r w:rsidR="0027720A">
          <w:rPr>
            <w:rFonts w:cs="Arial"/>
            <w:szCs w:val="22"/>
          </w:rPr>
          <w:t xml:space="preserve">, </w:t>
        </w:r>
        <w:r w:rsidR="00C927B4" w:rsidRPr="009A1064">
          <w:rPr>
            <w:rFonts w:eastAsia="Calibri" w:cs="Arial"/>
            <w:lang w:eastAsia="en-US"/>
          </w:rPr>
          <w:t>unidad</w:t>
        </w:r>
        <w:r w:rsidR="00E003CC">
          <w:rPr>
            <w:rFonts w:cs="Arial"/>
            <w:szCs w:val="22"/>
          </w:rPr>
          <w:t xml:space="preserve"> </w:t>
        </w:r>
        <w:r w:rsidR="00F26A15">
          <w:rPr>
            <w:rFonts w:cs="Arial"/>
            <w:szCs w:val="22"/>
          </w:rPr>
          <w:t>de</w:t>
        </w:r>
        <w:r w:rsidR="00C927B4" w:rsidRPr="009A1064">
          <w:rPr>
            <w:rFonts w:eastAsia="Calibri" w:cs="Arial"/>
            <w:lang w:eastAsia="en-US"/>
          </w:rPr>
          <w:t xml:space="preserve"> liquidación específica </w:t>
        </w:r>
        <w:r w:rsidR="00766B4F">
          <w:rPr>
            <w:rFonts w:eastAsia="Calibri" w:cs="Arial"/>
            <w:lang w:eastAsia="en-US"/>
          </w:rPr>
          <w:t>de</w:t>
        </w:r>
        <w:r w:rsidR="00C927B4" w:rsidRPr="009A1064">
          <w:rPr>
            <w:rFonts w:eastAsia="Calibri" w:cs="Arial"/>
            <w:lang w:eastAsia="en-US"/>
          </w:rPr>
          <w:t xml:space="preserve"> BRP</w:t>
        </w:r>
        <w:r w:rsidR="00E003CC">
          <w:rPr>
            <w:rFonts w:eastAsia="Calibri" w:cs="Arial"/>
            <w:lang w:eastAsia="en-US"/>
          </w:rPr>
          <w:t xml:space="preserve"> </w:t>
        </w:r>
        <w:r w:rsidR="000D5A2A" w:rsidRPr="003E7B41">
          <w:rPr>
            <w:rFonts w:cs="Arial"/>
            <w:szCs w:val="22"/>
          </w:rPr>
          <w:t xml:space="preserve">y </w:t>
        </w:r>
        <w:r w:rsidR="00261545">
          <w:rPr>
            <w:rFonts w:cs="Arial"/>
            <w:szCs w:val="22"/>
          </w:rPr>
          <w:t>de</w:t>
        </w:r>
      </w:ins>
      <w:r w:rsidR="00261545">
        <w:rPr>
          <w:rFonts w:cs="Arial"/>
          <w:szCs w:val="22"/>
        </w:rPr>
        <w:t xml:space="preserve"> </w:t>
      </w:r>
      <w:r w:rsidR="000D5A2A" w:rsidRPr="003E7B41">
        <w:rPr>
          <w:rFonts w:cs="Arial"/>
          <w:szCs w:val="22"/>
        </w:rPr>
        <w:t>zona de regulación en cada periodo de programación.</w:t>
      </w:r>
    </w:p>
    <w:p w14:paraId="077677CF"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El Registro de Anotaciones en Cuenta contendrá, como mínimo, la siguiente información sobre cada transacción anotada:</w:t>
      </w:r>
    </w:p>
    <w:p w14:paraId="66DEF612"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Fecha de la transacción</w:t>
      </w:r>
    </w:p>
    <w:p w14:paraId="12930162"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Periodo horario de programación</w:t>
      </w:r>
    </w:p>
    <w:p w14:paraId="2CA8D535"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Segmento de mercado de la anotación: tipo servicio de ajuste, otros</w:t>
      </w:r>
    </w:p>
    <w:p w14:paraId="64082C77"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Identificación </w:t>
      </w:r>
      <w:r w:rsidR="00CE5B93" w:rsidRPr="003E7B41">
        <w:rPr>
          <w:rFonts w:cs="Arial"/>
          <w:bCs/>
          <w:szCs w:val="22"/>
        </w:rPr>
        <w:t>como derecho de cobro o como</w:t>
      </w:r>
      <w:r w:rsidRPr="003E7B41">
        <w:rPr>
          <w:rFonts w:cs="Arial"/>
          <w:bCs/>
          <w:szCs w:val="22"/>
        </w:rPr>
        <w:t xml:space="preserve"> obligación de pago</w:t>
      </w:r>
    </w:p>
    <w:p w14:paraId="289EC5BF"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lastRenderedPageBreak/>
        <w:t xml:space="preserve">Código que identifica </w:t>
      </w:r>
      <w:r w:rsidR="00CE5B93" w:rsidRPr="003E7B41">
        <w:rPr>
          <w:rFonts w:cs="Arial"/>
          <w:bCs/>
          <w:szCs w:val="22"/>
        </w:rPr>
        <w:t>la anotación</w:t>
      </w:r>
      <w:r w:rsidRPr="003E7B41">
        <w:rPr>
          <w:rFonts w:cs="Arial"/>
          <w:bCs/>
          <w:szCs w:val="22"/>
        </w:rPr>
        <w:t xml:space="preserve"> de manera </w:t>
      </w:r>
      <w:r w:rsidR="00CE5B93" w:rsidRPr="003E7B41">
        <w:rPr>
          <w:rFonts w:cs="Arial"/>
          <w:bCs/>
          <w:szCs w:val="22"/>
        </w:rPr>
        <w:t>que</w:t>
      </w:r>
      <w:r w:rsidRPr="003E7B41">
        <w:rPr>
          <w:rFonts w:cs="Arial"/>
          <w:bCs/>
          <w:szCs w:val="22"/>
        </w:rPr>
        <w:t xml:space="preserve"> permit</w:t>
      </w:r>
      <w:r w:rsidR="00CE5B93" w:rsidRPr="003E7B41">
        <w:rPr>
          <w:rFonts w:cs="Arial"/>
          <w:bCs/>
          <w:szCs w:val="22"/>
        </w:rPr>
        <w:t xml:space="preserve">a </w:t>
      </w:r>
      <w:r w:rsidRPr="003E7B41">
        <w:rPr>
          <w:rFonts w:cs="Arial"/>
          <w:bCs/>
          <w:szCs w:val="22"/>
        </w:rPr>
        <w:t xml:space="preserve">al </w:t>
      </w:r>
      <w:r w:rsidR="00D723EC">
        <w:rPr>
          <w:rFonts w:cs="Arial"/>
          <w:bCs/>
          <w:szCs w:val="22"/>
        </w:rPr>
        <w:t>BRP</w:t>
      </w:r>
      <w:r w:rsidRPr="003E7B41">
        <w:rPr>
          <w:rFonts w:cs="Arial"/>
          <w:bCs/>
          <w:szCs w:val="22"/>
        </w:rPr>
        <w:t xml:space="preserve"> determinar de manera inequívoca la fórmula de cálculo que se ha aplicado en la anotación</w:t>
      </w:r>
    </w:p>
    <w:p w14:paraId="6E14F52B" w14:textId="4A4A4610"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Código de la unidad de programación</w:t>
      </w:r>
      <w:ins w:id="28" w:author="Autor">
        <w:r w:rsidR="001631AC">
          <w:rPr>
            <w:rFonts w:cs="Arial"/>
            <w:bCs/>
            <w:szCs w:val="22"/>
          </w:rPr>
          <w:t>,</w:t>
        </w:r>
        <w:r w:rsidR="001631AC" w:rsidRPr="001631AC">
          <w:rPr>
            <w:rFonts w:eastAsia="Calibri" w:cs="Arial"/>
            <w:lang w:eastAsia="en-US"/>
          </w:rPr>
          <w:t xml:space="preserve"> </w:t>
        </w:r>
        <w:r w:rsidR="001631AC" w:rsidRPr="009A1064">
          <w:rPr>
            <w:rFonts w:eastAsia="Calibri" w:cs="Arial"/>
            <w:lang w:eastAsia="en-US"/>
          </w:rPr>
          <w:t>unidad</w:t>
        </w:r>
        <w:r w:rsidR="001631AC">
          <w:rPr>
            <w:rFonts w:cs="Arial"/>
            <w:szCs w:val="22"/>
          </w:rPr>
          <w:t xml:space="preserve"> de</w:t>
        </w:r>
        <w:r w:rsidR="001631AC" w:rsidRPr="009A1064">
          <w:rPr>
            <w:rFonts w:eastAsia="Calibri" w:cs="Arial"/>
            <w:lang w:eastAsia="en-US"/>
          </w:rPr>
          <w:t xml:space="preserve"> liquidación específica </w:t>
        </w:r>
        <w:r w:rsidR="001631AC">
          <w:rPr>
            <w:rFonts w:eastAsia="Calibri" w:cs="Arial"/>
            <w:lang w:eastAsia="en-US"/>
          </w:rPr>
          <w:t>de</w:t>
        </w:r>
        <w:r w:rsidR="001631AC" w:rsidRPr="009A1064">
          <w:rPr>
            <w:rFonts w:eastAsia="Calibri" w:cs="Arial"/>
            <w:lang w:eastAsia="en-US"/>
          </w:rPr>
          <w:t xml:space="preserve"> BRP</w:t>
        </w:r>
      </w:ins>
      <w:r w:rsidRPr="003E7B41">
        <w:rPr>
          <w:rFonts w:cs="Arial"/>
          <w:bCs/>
          <w:szCs w:val="22"/>
        </w:rPr>
        <w:t xml:space="preserve"> o de la zona de regulación</w:t>
      </w:r>
    </w:p>
    <w:p w14:paraId="350E6915"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En su caso, número de contrato bilateral de la unidad de programación</w:t>
      </w:r>
    </w:p>
    <w:p w14:paraId="04E22B37" w14:textId="77777777" w:rsidR="000D5A2A" w:rsidRPr="003E7B41" w:rsidRDefault="000D5A2A" w:rsidP="003A779A">
      <w:pPr>
        <w:numPr>
          <w:ilvl w:val="1"/>
          <w:numId w:val="3"/>
        </w:numPr>
        <w:tabs>
          <w:tab w:val="clear" w:pos="1080"/>
          <w:tab w:val="num" w:pos="900"/>
        </w:tabs>
        <w:ind w:left="896" w:hanging="357"/>
        <w:jc w:val="both"/>
        <w:rPr>
          <w:szCs w:val="22"/>
        </w:rPr>
      </w:pPr>
      <w:r w:rsidRPr="003E7B41">
        <w:rPr>
          <w:rFonts w:cs="Arial"/>
          <w:bCs/>
          <w:szCs w:val="22"/>
        </w:rPr>
        <w:t>Energía o potencia que se valora en MWh o MW respectivamente con la precisión que se establezca</w:t>
      </w:r>
      <w:r>
        <w:rPr>
          <w:sz w:val="24"/>
        </w:rPr>
        <w:t xml:space="preserve"> </w:t>
      </w:r>
      <w:r w:rsidRPr="003E7B41">
        <w:rPr>
          <w:szCs w:val="22"/>
        </w:rPr>
        <w:t>en el procedimiento de operación donde se determina el procedimiento de asignación de la energía o potencia. En el caso de anotaciones que sean resultado de reparto de costes o de valoraciones adicionales, se indicará el valor de la magnitud que ha servido para establecer la cuota de reparto o la valoración adicional</w:t>
      </w:r>
    </w:p>
    <w:p w14:paraId="73A095A0"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Sentido de la energía anotada </w:t>
      </w:r>
    </w:p>
    <w:p w14:paraId="72990140"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Precio en euros por MWh o en euros por MW</w:t>
      </w:r>
    </w:p>
    <w:p w14:paraId="72D1E444"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Cuantía anotada, en euros con dos decimales</w:t>
      </w:r>
    </w:p>
    <w:p w14:paraId="792EF3D2" w14:textId="77777777" w:rsidR="000D5A2A" w:rsidRPr="003E7B41" w:rsidRDefault="00284200" w:rsidP="003A779A">
      <w:pPr>
        <w:numPr>
          <w:ilvl w:val="1"/>
          <w:numId w:val="3"/>
        </w:numPr>
        <w:tabs>
          <w:tab w:val="clear" w:pos="1080"/>
          <w:tab w:val="num" w:pos="900"/>
        </w:tabs>
        <w:ind w:left="896" w:hanging="357"/>
        <w:jc w:val="both"/>
        <w:rPr>
          <w:rFonts w:cs="Arial"/>
          <w:bCs/>
          <w:szCs w:val="22"/>
        </w:rPr>
      </w:pPr>
      <w:r>
        <w:rPr>
          <w:rFonts w:cs="Arial"/>
          <w:bCs/>
          <w:szCs w:val="22"/>
        </w:rPr>
        <w:t>BRP</w:t>
      </w:r>
    </w:p>
    <w:p w14:paraId="194CA784" w14:textId="77777777" w:rsidR="000D5A2A" w:rsidRDefault="000D5A2A" w:rsidP="003A779A">
      <w:pPr>
        <w:numPr>
          <w:ilvl w:val="1"/>
          <w:numId w:val="3"/>
        </w:numPr>
        <w:tabs>
          <w:tab w:val="clear" w:pos="1080"/>
          <w:tab w:val="num" w:pos="900"/>
        </w:tabs>
        <w:ind w:left="896" w:hanging="357"/>
        <w:jc w:val="both"/>
        <w:rPr>
          <w:rFonts w:cs="Arial"/>
          <w:bCs/>
          <w:szCs w:val="22"/>
        </w:rPr>
      </w:pPr>
      <w:r w:rsidRPr="00CC343B">
        <w:rPr>
          <w:rFonts w:cs="Arial"/>
          <w:bCs/>
          <w:szCs w:val="22"/>
        </w:rPr>
        <w:t>Representado</w:t>
      </w:r>
      <w:r w:rsidRPr="00CA4AC0">
        <w:rPr>
          <w:rFonts w:cs="Arial"/>
          <w:bCs/>
          <w:szCs w:val="22"/>
        </w:rPr>
        <w:t>,</w:t>
      </w:r>
      <w:r w:rsidRPr="003E7B41">
        <w:rPr>
          <w:rFonts w:cs="Arial"/>
          <w:bCs/>
          <w:szCs w:val="22"/>
        </w:rPr>
        <w:t xml:space="preserve"> si el </w:t>
      </w:r>
      <w:r w:rsidR="00284200">
        <w:rPr>
          <w:rFonts w:cs="Arial"/>
          <w:bCs/>
          <w:szCs w:val="22"/>
        </w:rPr>
        <w:t xml:space="preserve">participante </w:t>
      </w:r>
      <w:r w:rsidRPr="003E7B41">
        <w:rPr>
          <w:rFonts w:cs="Arial"/>
          <w:bCs/>
          <w:szCs w:val="22"/>
        </w:rPr>
        <w:t>e</w:t>
      </w:r>
      <w:r w:rsidR="00284200">
        <w:rPr>
          <w:rFonts w:cs="Arial"/>
          <w:bCs/>
          <w:szCs w:val="22"/>
        </w:rPr>
        <w:t>s un representante en cualquiera de las modalidades.</w:t>
      </w:r>
    </w:p>
    <w:p w14:paraId="2CC33FE8" w14:textId="77777777" w:rsidR="00284200" w:rsidRPr="00284200" w:rsidRDefault="00284200" w:rsidP="00284200">
      <w:pPr>
        <w:numPr>
          <w:ilvl w:val="1"/>
          <w:numId w:val="3"/>
        </w:numPr>
        <w:tabs>
          <w:tab w:val="clear" w:pos="1080"/>
          <w:tab w:val="num" w:pos="900"/>
        </w:tabs>
        <w:ind w:left="896" w:hanging="357"/>
        <w:jc w:val="both"/>
        <w:rPr>
          <w:rFonts w:cs="Arial"/>
          <w:bCs/>
          <w:szCs w:val="22"/>
        </w:rPr>
      </w:pPr>
      <w:r w:rsidRPr="00284200">
        <w:rPr>
          <w:rFonts w:cs="Arial"/>
          <w:bCs/>
          <w:szCs w:val="22"/>
        </w:rPr>
        <w:t>Representa</w:t>
      </w:r>
      <w:r>
        <w:rPr>
          <w:rFonts w:cs="Arial"/>
          <w:bCs/>
          <w:szCs w:val="22"/>
        </w:rPr>
        <w:t>nte en nombre ajeno</w:t>
      </w:r>
      <w:r w:rsidRPr="00284200">
        <w:rPr>
          <w:rFonts w:cs="Arial"/>
          <w:bCs/>
          <w:szCs w:val="22"/>
        </w:rPr>
        <w:t>,</w:t>
      </w:r>
      <w:r>
        <w:rPr>
          <w:rFonts w:cs="Arial"/>
          <w:bCs/>
          <w:szCs w:val="22"/>
        </w:rPr>
        <w:t xml:space="preserve"> en su caso</w:t>
      </w:r>
      <w:r w:rsidRPr="00284200">
        <w:rPr>
          <w:rFonts w:cs="Arial"/>
          <w:bCs/>
          <w:szCs w:val="22"/>
        </w:rPr>
        <w:t>.</w:t>
      </w:r>
    </w:p>
    <w:p w14:paraId="59776FA9" w14:textId="77777777" w:rsidR="000D5A2A" w:rsidRPr="003E7B41" w:rsidRDefault="00CE5B93" w:rsidP="003A779A">
      <w:pPr>
        <w:numPr>
          <w:ilvl w:val="1"/>
          <w:numId w:val="3"/>
        </w:numPr>
        <w:tabs>
          <w:tab w:val="clear" w:pos="1080"/>
          <w:tab w:val="num" w:pos="900"/>
        </w:tabs>
        <w:ind w:left="896" w:hanging="357"/>
        <w:jc w:val="both"/>
        <w:rPr>
          <w:rFonts w:cs="Arial"/>
          <w:bCs/>
          <w:szCs w:val="22"/>
        </w:rPr>
      </w:pPr>
      <w:r w:rsidRPr="003E7B41">
        <w:rPr>
          <w:rFonts w:cs="Arial"/>
          <w:bCs/>
          <w:szCs w:val="22"/>
        </w:rPr>
        <w:t>Número de f</w:t>
      </w:r>
      <w:r w:rsidR="00DD1F24" w:rsidRPr="003E7B41">
        <w:rPr>
          <w:rFonts w:cs="Arial"/>
          <w:bCs/>
          <w:szCs w:val="22"/>
        </w:rPr>
        <w:t>acturación en la que factura la anotación</w:t>
      </w:r>
      <w:r w:rsidR="00363ECA" w:rsidRPr="003E7B41">
        <w:rPr>
          <w:rFonts w:cs="Arial"/>
          <w:bCs/>
          <w:szCs w:val="22"/>
        </w:rPr>
        <w:t xml:space="preserve"> según el calendario de liquidación</w:t>
      </w:r>
    </w:p>
    <w:p w14:paraId="56039211" w14:textId="77777777" w:rsidR="000D5A2A"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Fecha y hora de registro de la anotación</w:t>
      </w:r>
    </w:p>
    <w:p w14:paraId="620770B0" w14:textId="77777777" w:rsidR="003A779A" w:rsidRPr="003E7B41" w:rsidRDefault="003A779A" w:rsidP="003A779A">
      <w:pPr>
        <w:ind w:left="539"/>
        <w:jc w:val="both"/>
        <w:rPr>
          <w:rFonts w:cs="Arial"/>
          <w:bCs/>
          <w:szCs w:val="22"/>
        </w:rPr>
      </w:pPr>
    </w:p>
    <w:p w14:paraId="527AF9F6" w14:textId="77777777" w:rsidR="000D5A2A"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El Registro de Anotaciones en Cuenta de cada </w:t>
      </w:r>
      <w:r w:rsidR="00344B0F">
        <w:rPr>
          <w:rFonts w:cs="Arial"/>
          <w:szCs w:val="22"/>
        </w:rPr>
        <w:t>BRP</w:t>
      </w:r>
      <w:r w:rsidRPr="003E7B41">
        <w:rPr>
          <w:rFonts w:cs="Arial"/>
          <w:szCs w:val="22"/>
        </w:rPr>
        <w:t xml:space="preserve"> será puesto a disposición </w:t>
      </w:r>
      <w:r w:rsidR="00CE5B93" w:rsidRPr="003E7B41">
        <w:rPr>
          <w:rFonts w:cs="Arial"/>
          <w:szCs w:val="22"/>
        </w:rPr>
        <w:t xml:space="preserve">del mismo,  </w:t>
      </w:r>
      <w:r w:rsidRPr="003E7B41">
        <w:rPr>
          <w:rFonts w:cs="Arial"/>
          <w:szCs w:val="22"/>
        </w:rPr>
        <w:t>en los términos y plazos descritos en el calendario del proceso de liquidación.</w:t>
      </w:r>
    </w:p>
    <w:p w14:paraId="52D42D08" w14:textId="77777777" w:rsidR="009D78EC" w:rsidRPr="003E7B41" w:rsidRDefault="009D78EC" w:rsidP="00031CAB">
      <w:pPr>
        <w:tabs>
          <w:tab w:val="left" w:pos="540"/>
        </w:tabs>
        <w:spacing w:afterLines="100" w:after="240"/>
        <w:ind w:left="539"/>
        <w:jc w:val="both"/>
        <w:outlineLvl w:val="0"/>
        <w:rPr>
          <w:rFonts w:cs="Arial"/>
          <w:szCs w:val="22"/>
        </w:rPr>
      </w:pPr>
    </w:p>
    <w:p w14:paraId="30D05D81" w14:textId="77777777" w:rsidR="000D5A2A" w:rsidRPr="00794984" w:rsidRDefault="00B310C1" w:rsidP="00031CAB">
      <w:pPr>
        <w:tabs>
          <w:tab w:val="left" w:pos="540"/>
        </w:tabs>
        <w:spacing w:afterLines="100" w:after="240"/>
        <w:ind w:left="539" w:hanging="539"/>
        <w:jc w:val="both"/>
        <w:outlineLvl w:val="0"/>
        <w:rPr>
          <w:rFonts w:cs="Arial"/>
          <w:szCs w:val="22"/>
        </w:rPr>
      </w:pPr>
      <w:bookmarkStart w:id="29" w:name="_Toc136057150"/>
      <w:r w:rsidRPr="00794984">
        <w:rPr>
          <w:rFonts w:cs="Arial"/>
          <w:szCs w:val="22"/>
        </w:rPr>
        <w:t>6</w:t>
      </w:r>
      <w:r w:rsidR="003E7B41" w:rsidRPr="00794984">
        <w:rPr>
          <w:rFonts w:cs="Arial"/>
          <w:szCs w:val="22"/>
        </w:rPr>
        <w:t>.</w:t>
      </w:r>
      <w:r w:rsidR="003E7B41" w:rsidRPr="00794984">
        <w:rPr>
          <w:rFonts w:cs="Arial"/>
          <w:szCs w:val="22"/>
        </w:rPr>
        <w:tab/>
      </w:r>
      <w:r w:rsidR="00794984" w:rsidRPr="00794984">
        <w:rPr>
          <w:rFonts w:cs="Arial"/>
          <w:szCs w:val="22"/>
        </w:rPr>
        <w:t>Calendario del proceso de liquidación</w:t>
      </w:r>
      <w:bookmarkEnd w:id="29"/>
    </w:p>
    <w:p w14:paraId="449FF049" w14:textId="77777777" w:rsidR="000D5A2A" w:rsidRPr="003E7B41" w:rsidRDefault="000D5A2A" w:rsidP="00031CAB">
      <w:pPr>
        <w:tabs>
          <w:tab w:val="left" w:pos="540"/>
        </w:tabs>
        <w:spacing w:afterLines="100" w:after="240"/>
        <w:ind w:left="539" w:firstLine="1"/>
        <w:jc w:val="both"/>
        <w:outlineLvl w:val="0"/>
        <w:rPr>
          <w:rFonts w:cs="Arial"/>
          <w:szCs w:val="22"/>
        </w:rPr>
      </w:pPr>
      <w:r w:rsidRPr="003E7B41">
        <w:rPr>
          <w:rFonts w:cs="Arial"/>
          <w:szCs w:val="22"/>
        </w:rPr>
        <w:t xml:space="preserve">Para cada mes M tendrán lugar </w:t>
      </w:r>
      <w:r w:rsidR="00603955" w:rsidRPr="003E7B41">
        <w:rPr>
          <w:rFonts w:cs="Arial"/>
          <w:szCs w:val="22"/>
        </w:rPr>
        <w:t>los siguientes</w:t>
      </w:r>
      <w:r w:rsidRPr="003E7B41">
        <w:rPr>
          <w:rFonts w:cs="Arial"/>
          <w:szCs w:val="22"/>
        </w:rPr>
        <w:t xml:space="preserve"> procesos de liquidación:</w:t>
      </w:r>
    </w:p>
    <w:p w14:paraId="46D1F2DE"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En el mes </w:t>
      </w:r>
      <w:r w:rsidR="002E1A2A" w:rsidRPr="003E7B41">
        <w:rPr>
          <w:rFonts w:cs="Arial"/>
          <w:bCs/>
          <w:szCs w:val="22"/>
        </w:rPr>
        <w:t>M</w:t>
      </w:r>
      <w:r w:rsidR="00C003FC" w:rsidRPr="003E7B41">
        <w:rPr>
          <w:rFonts w:cs="Arial"/>
          <w:bCs/>
          <w:szCs w:val="22"/>
        </w:rPr>
        <w:t>,</w:t>
      </w:r>
      <w:r w:rsidRPr="003E7B41">
        <w:rPr>
          <w:rFonts w:cs="Arial"/>
          <w:bCs/>
          <w:szCs w:val="22"/>
        </w:rPr>
        <w:t xml:space="preserve"> la Liquidación Inicial Provisional</w:t>
      </w:r>
      <w:r w:rsidR="002E1A2A" w:rsidRPr="003E7B41">
        <w:rPr>
          <w:rFonts w:cs="Arial"/>
          <w:bCs/>
          <w:szCs w:val="22"/>
        </w:rPr>
        <w:t xml:space="preserve"> </w:t>
      </w:r>
      <w:r w:rsidR="00C003FC" w:rsidRPr="003E7B41">
        <w:rPr>
          <w:rFonts w:cs="Arial"/>
          <w:bCs/>
          <w:szCs w:val="22"/>
        </w:rPr>
        <w:t>Primera</w:t>
      </w:r>
      <w:r w:rsidR="00AF26B9" w:rsidRPr="003E7B41">
        <w:rPr>
          <w:rFonts w:cs="Arial"/>
          <w:bCs/>
          <w:szCs w:val="22"/>
        </w:rPr>
        <w:t>.</w:t>
      </w:r>
    </w:p>
    <w:p w14:paraId="7F5EFA06" w14:textId="77777777" w:rsidR="00C003FC" w:rsidRPr="003E7B41" w:rsidRDefault="00C003FC" w:rsidP="003A779A">
      <w:pPr>
        <w:numPr>
          <w:ilvl w:val="1"/>
          <w:numId w:val="3"/>
        </w:numPr>
        <w:tabs>
          <w:tab w:val="clear" w:pos="1080"/>
          <w:tab w:val="num" w:pos="900"/>
        </w:tabs>
        <w:ind w:left="896" w:hanging="357"/>
        <w:jc w:val="both"/>
        <w:rPr>
          <w:rFonts w:cs="Arial"/>
          <w:bCs/>
          <w:szCs w:val="22"/>
        </w:rPr>
      </w:pPr>
      <w:r w:rsidRPr="003E7B41">
        <w:rPr>
          <w:rFonts w:cs="Arial"/>
          <w:bCs/>
          <w:szCs w:val="22"/>
        </w:rPr>
        <w:t>En el mes M+1, la Liquidación Inicial Provisional Segunda</w:t>
      </w:r>
      <w:r w:rsidR="00AF26B9" w:rsidRPr="003E7B41">
        <w:rPr>
          <w:rFonts w:cs="Arial"/>
          <w:bCs/>
          <w:szCs w:val="22"/>
        </w:rPr>
        <w:t>.</w:t>
      </w:r>
    </w:p>
    <w:p w14:paraId="79AAAE0A"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En el mes</w:t>
      </w:r>
      <w:r w:rsidR="009C23FF">
        <w:rPr>
          <w:rFonts w:cs="Arial"/>
          <w:bCs/>
          <w:szCs w:val="22"/>
        </w:rPr>
        <w:t xml:space="preserve"> </w:t>
      </w:r>
      <w:r w:rsidR="009C23FF">
        <w:t>siguiente al Cierre del mes</w:t>
      </w:r>
      <w:r w:rsidRPr="003E7B41">
        <w:rPr>
          <w:rFonts w:cs="Arial"/>
          <w:bCs/>
          <w:szCs w:val="22"/>
        </w:rPr>
        <w:t xml:space="preserve"> M+3, </w:t>
      </w:r>
      <w:r w:rsidR="009C23FF">
        <w:t xml:space="preserve">establecido en el procedimiento de operación P.O. 10.5, </w:t>
      </w:r>
      <w:r w:rsidRPr="003E7B41">
        <w:rPr>
          <w:rFonts w:cs="Arial"/>
          <w:bCs/>
          <w:szCs w:val="22"/>
        </w:rPr>
        <w:t xml:space="preserve">la </w:t>
      </w:r>
      <w:r w:rsidR="00C003FC" w:rsidRPr="003E7B41">
        <w:rPr>
          <w:rFonts w:cs="Arial"/>
          <w:bCs/>
          <w:szCs w:val="22"/>
        </w:rPr>
        <w:t xml:space="preserve">Liquidación Intermedia </w:t>
      </w:r>
      <w:r w:rsidRPr="003E7B41">
        <w:rPr>
          <w:rFonts w:cs="Arial"/>
          <w:bCs/>
          <w:szCs w:val="22"/>
        </w:rPr>
        <w:t>Provisional</w:t>
      </w:r>
      <w:r w:rsidR="00AF26B9" w:rsidRPr="003E7B41">
        <w:rPr>
          <w:rFonts w:cs="Arial"/>
          <w:bCs/>
          <w:szCs w:val="22"/>
        </w:rPr>
        <w:t>.</w:t>
      </w:r>
    </w:p>
    <w:p w14:paraId="23E3AB33" w14:textId="77777777" w:rsidR="000D5A2A" w:rsidRPr="003E7B41"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En el mes </w:t>
      </w:r>
      <w:r w:rsidR="00291268" w:rsidRPr="003E7B41">
        <w:rPr>
          <w:rFonts w:cs="Arial"/>
          <w:bCs/>
          <w:szCs w:val="22"/>
        </w:rPr>
        <w:t>siguiente al cierre provisional de medidas,</w:t>
      </w:r>
      <w:r w:rsidRPr="003E7B41">
        <w:rPr>
          <w:rFonts w:cs="Arial"/>
          <w:bCs/>
          <w:szCs w:val="22"/>
        </w:rPr>
        <w:t xml:space="preserve"> la Liquidación Final Provisional</w:t>
      </w:r>
      <w:r w:rsidR="00AF26B9" w:rsidRPr="003E7B41">
        <w:rPr>
          <w:rFonts w:cs="Arial"/>
          <w:bCs/>
          <w:szCs w:val="22"/>
        </w:rPr>
        <w:t>.</w:t>
      </w:r>
    </w:p>
    <w:p w14:paraId="702B76DA" w14:textId="77777777" w:rsidR="000D5A2A" w:rsidRDefault="000D5A2A" w:rsidP="003A779A">
      <w:pPr>
        <w:numPr>
          <w:ilvl w:val="1"/>
          <w:numId w:val="3"/>
        </w:numPr>
        <w:tabs>
          <w:tab w:val="clear" w:pos="1080"/>
          <w:tab w:val="num" w:pos="900"/>
        </w:tabs>
        <w:ind w:left="896" w:hanging="357"/>
        <w:jc w:val="both"/>
        <w:rPr>
          <w:rFonts w:cs="Arial"/>
          <w:bCs/>
          <w:szCs w:val="22"/>
        </w:rPr>
      </w:pPr>
      <w:r w:rsidRPr="003E7B41">
        <w:rPr>
          <w:rFonts w:cs="Arial"/>
          <w:bCs/>
          <w:szCs w:val="22"/>
        </w:rPr>
        <w:t xml:space="preserve">En </w:t>
      </w:r>
      <w:r w:rsidR="00291268" w:rsidRPr="003E7B41">
        <w:rPr>
          <w:rFonts w:cs="Arial"/>
          <w:bCs/>
          <w:szCs w:val="22"/>
        </w:rPr>
        <w:t>el mes siguiente al cierre definitivo de medidas</w:t>
      </w:r>
      <w:r w:rsidRPr="003E7B41">
        <w:rPr>
          <w:rFonts w:cs="Arial"/>
          <w:bCs/>
          <w:szCs w:val="22"/>
        </w:rPr>
        <w:t>, la Liquidación Final Definitiva</w:t>
      </w:r>
      <w:r w:rsidR="00AF26B9" w:rsidRPr="003E7B41">
        <w:rPr>
          <w:rFonts w:cs="Arial"/>
          <w:bCs/>
          <w:szCs w:val="22"/>
        </w:rPr>
        <w:t>.</w:t>
      </w:r>
    </w:p>
    <w:p w14:paraId="4E7B734B" w14:textId="77777777" w:rsidR="003A779A" w:rsidRDefault="003A779A" w:rsidP="00031CAB">
      <w:pPr>
        <w:tabs>
          <w:tab w:val="left" w:pos="540"/>
        </w:tabs>
        <w:spacing w:afterLines="100" w:after="240"/>
        <w:ind w:left="539"/>
        <w:jc w:val="both"/>
        <w:outlineLvl w:val="0"/>
        <w:rPr>
          <w:rFonts w:cs="Arial"/>
          <w:bCs/>
          <w:szCs w:val="22"/>
        </w:rPr>
      </w:pPr>
    </w:p>
    <w:p w14:paraId="7102E5E0" w14:textId="77777777" w:rsidR="004E55BD" w:rsidRPr="003E7B41" w:rsidRDefault="004E55BD" w:rsidP="00031CAB">
      <w:pPr>
        <w:tabs>
          <w:tab w:val="left" w:pos="540"/>
        </w:tabs>
        <w:spacing w:afterLines="100" w:after="240"/>
        <w:ind w:left="539"/>
        <w:jc w:val="both"/>
        <w:outlineLvl w:val="0"/>
        <w:rPr>
          <w:rFonts w:cs="Arial"/>
          <w:szCs w:val="22"/>
        </w:rPr>
      </w:pPr>
      <w:r w:rsidRPr="003E7B41">
        <w:rPr>
          <w:rFonts w:cs="Arial"/>
          <w:szCs w:val="22"/>
        </w:rPr>
        <w:t xml:space="preserve">En el caso de que el cierre de medidas </w:t>
      </w:r>
      <w:r w:rsidR="00661A24" w:rsidRPr="003E7B41">
        <w:rPr>
          <w:rFonts w:cs="Arial"/>
          <w:szCs w:val="22"/>
        </w:rPr>
        <w:t>se publique</w:t>
      </w:r>
      <w:r w:rsidRPr="003E7B41">
        <w:rPr>
          <w:rFonts w:cs="Arial"/>
          <w:szCs w:val="22"/>
        </w:rPr>
        <w:t xml:space="preserve"> antes del </w:t>
      </w:r>
      <w:r w:rsidR="00B9727A">
        <w:rPr>
          <w:rFonts w:cs="Arial"/>
          <w:szCs w:val="22"/>
        </w:rPr>
        <w:t>décimo</w:t>
      </w:r>
      <w:r w:rsidR="00B9727A" w:rsidRPr="003E7B41">
        <w:rPr>
          <w:rFonts w:cs="Arial"/>
          <w:szCs w:val="22"/>
        </w:rPr>
        <w:t xml:space="preserve"> </w:t>
      </w:r>
      <w:r w:rsidRPr="003E7B41">
        <w:rPr>
          <w:rFonts w:cs="Arial"/>
          <w:szCs w:val="22"/>
        </w:rPr>
        <w:t>día natural del mes, la liquidación correspondiente tendrá lugar en el mismo mes.</w:t>
      </w:r>
    </w:p>
    <w:p w14:paraId="1739B638" w14:textId="77777777" w:rsidR="009C23FF" w:rsidRDefault="009C23FF" w:rsidP="00031CAB">
      <w:pPr>
        <w:tabs>
          <w:tab w:val="left" w:pos="540"/>
        </w:tabs>
        <w:spacing w:afterLines="100" w:after="240"/>
        <w:ind w:left="539"/>
        <w:jc w:val="both"/>
        <w:outlineLvl w:val="0"/>
        <w:rPr>
          <w:rFonts w:cs="Arial"/>
          <w:szCs w:val="22"/>
        </w:rPr>
      </w:pPr>
      <w:r w:rsidRPr="009C23FF">
        <w:rPr>
          <w:rFonts w:cs="Arial"/>
          <w:szCs w:val="22"/>
        </w:rPr>
        <w:t xml:space="preserve">El </w:t>
      </w:r>
      <w:r w:rsidR="00B444FD">
        <w:rPr>
          <w:rFonts w:cs="Arial"/>
          <w:szCs w:val="22"/>
        </w:rPr>
        <w:t>o</w:t>
      </w:r>
      <w:r w:rsidRPr="009C23FF">
        <w:rPr>
          <w:rFonts w:cs="Arial"/>
          <w:szCs w:val="22"/>
        </w:rPr>
        <w:t xml:space="preserve">perador del </w:t>
      </w:r>
      <w:r w:rsidR="00B444FD">
        <w:rPr>
          <w:rFonts w:cs="Arial"/>
          <w:szCs w:val="22"/>
        </w:rPr>
        <w:t>s</w:t>
      </w:r>
      <w:r w:rsidRPr="009C23FF">
        <w:rPr>
          <w:rFonts w:cs="Arial"/>
          <w:szCs w:val="22"/>
        </w:rPr>
        <w:t>istema podrá adaptar el calendario de liquidaciones cuando los procedimientos de medidas cambien el calendario de publicación de medidas, para mantener la coherencia entre ambos.</w:t>
      </w:r>
    </w:p>
    <w:p w14:paraId="1C102EEE" w14:textId="77777777" w:rsidR="00AB389C" w:rsidRPr="003E7B41" w:rsidRDefault="00AB389C" w:rsidP="00031CAB">
      <w:pPr>
        <w:tabs>
          <w:tab w:val="left" w:pos="540"/>
        </w:tabs>
        <w:spacing w:afterLines="100" w:after="240"/>
        <w:ind w:left="539"/>
        <w:jc w:val="both"/>
        <w:outlineLvl w:val="0"/>
        <w:rPr>
          <w:rFonts w:cs="Arial"/>
          <w:szCs w:val="22"/>
        </w:rPr>
      </w:pPr>
      <w:r w:rsidRPr="003E7B41">
        <w:rPr>
          <w:rFonts w:cs="Arial"/>
          <w:szCs w:val="22"/>
        </w:rPr>
        <w:t xml:space="preserve">Las medidas a considerar en cada liquidación serán las que se indican en los apartados siguientes. En caso de ausencia de medidas se aplicará lo dispuesto en el </w:t>
      </w:r>
      <w:r w:rsidR="00B444FD">
        <w:rPr>
          <w:rFonts w:cs="Arial"/>
          <w:szCs w:val="22"/>
        </w:rPr>
        <w:t>p</w:t>
      </w:r>
      <w:r w:rsidRPr="003E7B41">
        <w:rPr>
          <w:rFonts w:cs="Arial"/>
          <w:szCs w:val="22"/>
        </w:rPr>
        <w:t xml:space="preserve">rocedimiento de </w:t>
      </w:r>
      <w:r w:rsidR="00B444FD">
        <w:rPr>
          <w:rFonts w:cs="Arial"/>
          <w:szCs w:val="22"/>
        </w:rPr>
        <w:t>o</w:t>
      </w:r>
      <w:r w:rsidRPr="003E7B41">
        <w:rPr>
          <w:rFonts w:cs="Arial"/>
          <w:szCs w:val="22"/>
        </w:rPr>
        <w:t>peración 14.4</w:t>
      </w:r>
      <w:r w:rsidR="004E55BD" w:rsidRPr="003E7B41">
        <w:rPr>
          <w:rFonts w:cs="Arial"/>
          <w:szCs w:val="22"/>
        </w:rPr>
        <w:t>.</w:t>
      </w:r>
    </w:p>
    <w:p w14:paraId="33E516DC"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Los cobros y pagos de la </w:t>
      </w:r>
      <w:r w:rsidR="009C23FF">
        <w:t xml:space="preserve">Inicial Provisional Primera, de la </w:t>
      </w:r>
      <w:r w:rsidR="00C003FC" w:rsidRPr="003E7B41">
        <w:rPr>
          <w:rFonts w:cs="Arial"/>
          <w:szCs w:val="22"/>
        </w:rPr>
        <w:t xml:space="preserve">Liquidación Intermedia </w:t>
      </w:r>
      <w:r w:rsidRPr="003E7B41">
        <w:rPr>
          <w:rFonts w:cs="Arial"/>
          <w:szCs w:val="22"/>
        </w:rPr>
        <w:t>Provisional, de la Liquidación Final Provisional y de la Liquidación Final Definitiva que tengan lugar en el mismo mes, se realizarán en la misma fecha</w:t>
      </w:r>
      <w:r w:rsidR="00412DCC" w:rsidRPr="003E7B41">
        <w:rPr>
          <w:rFonts w:cs="Arial"/>
          <w:szCs w:val="22"/>
        </w:rPr>
        <w:t>.</w:t>
      </w:r>
      <w:r w:rsidR="009C23FF">
        <w:rPr>
          <w:rFonts w:cs="Arial"/>
          <w:szCs w:val="22"/>
        </w:rPr>
        <w:t xml:space="preserve"> </w:t>
      </w:r>
      <w:r w:rsidR="009C23FF">
        <w:t>En todo caso, los cobros y pagos de las liquidaciones facturadas en el mes de diciembre se realizarán dentro del mismo mes,</w:t>
      </w:r>
      <w:r w:rsidR="009C23FF" w:rsidRPr="009C23FF">
        <w:t xml:space="preserve"> respetando los plazos entre la expedición de facturas y los pagos y cobros</w:t>
      </w:r>
    </w:p>
    <w:p w14:paraId="76AACAD0"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lastRenderedPageBreak/>
        <w:t xml:space="preserve">En el caso de que las liquidaciones mensuales recojan nuevas informaciones sobre programas o precios no incluidos en las liquidaciones anteriores, el </w:t>
      </w:r>
      <w:r w:rsidR="00B444FD">
        <w:rPr>
          <w:rFonts w:cs="Arial"/>
          <w:szCs w:val="22"/>
        </w:rPr>
        <w:t>o</w:t>
      </w:r>
      <w:r w:rsidRPr="003E7B41">
        <w:rPr>
          <w:rFonts w:cs="Arial"/>
          <w:szCs w:val="22"/>
        </w:rPr>
        <w:t xml:space="preserve">perador del </w:t>
      </w:r>
      <w:r w:rsidR="00B444FD">
        <w:rPr>
          <w:rFonts w:cs="Arial"/>
          <w:szCs w:val="22"/>
        </w:rPr>
        <w:t>s</w:t>
      </w:r>
      <w:r w:rsidRPr="003E7B41">
        <w:rPr>
          <w:rFonts w:cs="Arial"/>
          <w:szCs w:val="22"/>
        </w:rPr>
        <w:t xml:space="preserve">istema lo comunicará a los </w:t>
      </w:r>
      <w:r w:rsidR="00344B0F">
        <w:rPr>
          <w:rFonts w:cs="Arial"/>
          <w:szCs w:val="22"/>
        </w:rPr>
        <w:t>BRP</w:t>
      </w:r>
      <w:r w:rsidR="008B0E66">
        <w:rPr>
          <w:rFonts w:cs="Arial"/>
          <w:szCs w:val="22"/>
        </w:rPr>
        <w:t>.</w:t>
      </w:r>
    </w:p>
    <w:p w14:paraId="1133860D"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En cada liquidación el </w:t>
      </w:r>
      <w:r w:rsidR="00B444FD">
        <w:rPr>
          <w:rFonts w:cs="Arial"/>
          <w:szCs w:val="22"/>
        </w:rPr>
        <w:t>o</w:t>
      </w:r>
      <w:r w:rsidRPr="003E7B41">
        <w:rPr>
          <w:rFonts w:cs="Arial"/>
          <w:szCs w:val="22"/>
        </w:rPr>
        <w:t xml:space="preserve">perador del </w:t>
      </w:r>
      <w:r w:rsidR="00B444FD">
        <w:rPr>
          <w:rFonts w:cs="Arial"/>
          <w:szCs w:val="22"/>
        </w:rPr>
        <w:t>s</w:t>
      </w:r>
      <w:r w:rsidRPr="003E7B41">
        <w:rPr>
          <w:rFonts w:cs="Arial"/>
          <w:szCs w:val="22"/>
        </w:rPr>
        <w:t>istema declarará como definitivas las anotaciones cuyas cuantías no estén afectadas por información pendiente de publicar o por reclamaciones pendientes de resolver o pendientes de considerar. El resto de anotaciones, en su caso, se declararán como facturadas provisionalmente a cuenta.</w:t>
      </w:r>
    </w:p>
    <w:p w14:paraId="00AA5733" w14:textId="77777777" w:rsidR="000D5A2A" w:rsidRPr="003E7B41" w:rsidRDefault="000D5A2A" w:rsidP="00031CAB">
      <w:pPr>
        <w:tabs>
          <w:tab w:val="left" w:pos="540"/>
        </w:tabs>
        <w:spacing w:afterLines="100" w:after="240"/>
        <w:ind w:left="539"/>
        <w:jc w:val="both"/>
        <w:outlineLvl w:val="0"/>
        <w:rPr>
          <w:rFonts w:cs="Arial"/>
          <w:szCs w:val="22"/>
        </w:rPr>
      </w:pPr>
      <w:r w:rsidRPr="003E7B41">
        <w:rPr>
          <w:rFonts w:cs="Arial"/>
          <w:szCs w:val="22"/>
        </w:rPr>
        <w:t>Si con posterioridad a la expedición de facturas de una liquidación apareciera una nueva información o cualquier otra circunstancia que afectar</w:t>
      </w:r>
      <w:r w:rsidR="00B444FD">
        <w:rPr>
          <w:rFonts w:cs="Arial"/>
          <w:szCs w:val="22"/>
        </w:rPr>
        <w:t>á</w:t>
      </w:r>
      <w:r w:rsidRPr="003E7B41">
        <w:rPr>
          <w:rFonts w:cs="Arial"/>
          <w:szCs w:val="22"/>
        </w:rPr>
        <w:t xml:space="preserve"> a las cuantías de anotaciones facturadas </w:t>
      </w:r>
      <w:r w:rsidR="004734D4" w:rsidRPr="003E7B41">
        <w:rPr>
          <w:rFonts w:cs="Arial"/>
          <w:szCs w:val="22"/>
        </w:rPr>
        <w:t>como</w:t>
      </w:r>
      <w:r w:rsidRPr="003E7B41">
        <w:rPr>
          <w:rFonts w:cs="Arial"/>
          <w:szCs w:val="22"/>
        </w:rPr>
        <w:t xml:space="preserve"> definitivas, el </w:t>
      </w:r>
      <w:r w:rsidR="00B444FD">
        <w:rPr>
          <w:rFonts w:cs="Arial"/>
          <w:szCs w:val="22"/>
        </w:rPr>
        <w:t>o</w:t>
      </w:r>
      <w:r w:rsidRPr="003E7B41">
        <w:rPr>
          <w:rFonts w:cs="Arial"/>
          <w:szCs w:val="22"/>
        </w:rPr>
        <w:t xml:space="preserve">perador del </w:t>
      </w:r>
      <w:r w:rsidR="00B444FD">
        <w:rPr>
          <w:rFonts w:cs="Arial"/>
          <w:szCs w:val="22"/>
        </w:rPr>
        <w:t>s</w:t>
      </w:r>
      <w:r w:rsidRPr="003E7B41">
        <w:rPr>
          <w:rFonts w:cs="Arial"/>
          <w:szCs w:val="22"/>
        </w:rPr>
        <w:t>istema revisará la calificación de las mismas que pasarán</w:t>
      </w:r>
      <w:r w:rsidR="00A1765B" w:rsidRPr="003E7B41">
        <w:rPr>
          <w:rFonts w:cs="Arial"/>
          <w:szCs w:val="22"/>
        </w:rPr>
        <w:t xml:space="preserve"> a</w:t>
      </w:r>
      <w:r w:rsidRPr="003E7B41">
        <w:rPr>
          <w:rFonts w:cs="Arial"/>
          <w:szCs w:val="22"/>
        </w:rPr>
        <w:t xml:space="preserve"> ser facturadas </w:t>
      </w:r>
      <w:r w:rsidR="004734D4" w:rsidRPr="003E7B41">
        <w:rPr>
          <w:rFonts w:cs="Arial"/>
          <w:szCs w:val="22"/>
        </w:rPr>
        <w:t xml:space="preserve">como </w:t>
      </w:r>
      <w:r w:rsidRPr="003E7B41">
        <w:rPr>
          <w:rFonts w:cs="Arial"/>
          <w:szCs w:val="22"/>
        </w:rPr>
        <w:t>provisional</w:t>
      </w:r>
      <w:r w:rsidR="004734D4" w:rsidRPr="003E7B41">
        <w:rPr>
          <w:rFonts w:cs="Arial"/>
          <w:szCs w:val="22"/>
        </w:rPr>
        <w:t>es</w:t>
      </w:r>
      <w:r w:rsidRPr="003E7B41">
        <w:rPr>
          <w:rFonts w:cs="Arial"/>
          <w:szCs w:val="22"/>
        </w:rPr>
        <w:t xml:space="preserve"> a cuenta comunicándolo a los </w:t>
      </w:r>
      <w:r w:rsidR="00B444FD">
        <w:rPr>
          <w:rFonts w:cs="Arial"/>
          <w:szCs w:val="22"/>
        </w:rPr>
        <w:t>BRP</w:t>
      </w:r>
      <w:r w:rsidRPr="003E7B41">
        <w:rPr>
          <w:rFonts w:cs="Arial"/>
          <w:szCs w:val="22"/>
        </w:rPr>
        <w:t>.</w:t>
      </w:r>
    </w:p>
    <w:p w14:paraId="21DFF507" w14:textId="77777777" w:rsidR="000D5A2A" w:rsidRDefault="000D5A2A" w:rsidP="00031CAB">
      <w:pPr>
        <w:tabs>
          <w:tab w:val="left" w:pos="540"/>
        </w:tabs>
        <w:spacing w:afterLines="100" w:after="240"/>
        <w:ind w:left="539"/>
        <w:jc w:val="both"/>
        <w:outlineLvl w:val="0"/>
        <w:rPr>
          <w:rFonts w:cs="Arial"/>
          <w:szCs w:val="22"/>
        </w:rPr>
      </w:pPr>
      <w:r w:rsidRPr="003E7B41">
        <w:rPr>
          <w:rFonts w:cs="Arial"/>
          <w:szCs w:val="22"/>
        </w:rPr>
        <w:t xml:space="preserve">Las anotaciones facturadas </w:t>
      </w:r>
      <w:r w:rsidR="004734D4" w:rsidRPr="003E7B41">
        <w:rPr>
          <w:rFonts w:cs="Arial"/>
          <w:szCs w:val="22"/>
        </w:rPr>
        <w:t xml:space="preserve">como definitivas o como provisionales </w:t>
      </w:r>
      <w:r w:rsidRPr="003E7B41">
        <w:rPr>
          <w:rFonts w:cs="Arial"/>
          <w:szCs w:val="22"/>
        </w:rPr>
        <w:t xml:space="preserve">en cada una de las </w:t>
      </w:r>
      <w:r w:rsidR="00A1765B" w:rsidRPr="003E7B41">
        <w:rPr>
          <w:rFonts w:cs="Arial"/>
          <w:szCs w:val="22"/>
        </w:rPr>
        <w:t>l</w:t>
      </w:r>
      <w:r w:rsidRPr="003E7B41">
        <w:rPr>
          <w:rFonts w:cs="Arial"/>
          <w:szCs w:val="22"/>
        </w:rPr>
        <w:t>iquidaciones permanecerán en el Registro de Anotaciones en Cuenta como mínimo el tiempo fijado en la legislación sobre la conservación de facturas</w:t>
      </w:r>
      <w:r w:rsidR="00A1765B" w:rsidRPr="003E7B41">
        <w:rPr>
          <w:rFonts w:cs="Arial"/>
          <w:szCs w:val="22"/>
        </w:rPr>
        <w:t>,</w:t>
      </w:r>
      <w:r w:rsidRPr="003E7B41">
        <w:rPr>
          <w:rFonts w:cs="Arial"/>
          <w:szCs w:val="22"/>
        </w:rPr>
        <w:t xml:space="preserve"> no siendo suprimidas por liquidaciones posteriores.</w:t>
      </w:r>
    </w:p>
    <w:p w14:paraId="27C7DB8C"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30" w:name="_Toc136057151"/>
      <w:r w:rsidRPr="00794984">
        <w:rPr>
          <w:rFonts w:cs="Arial"/>
          <w:b w:val="0"/>
          <w:i w:val="0"/>
          <w:sz w:val="22"/>
          <w:szCs w:val="22"/>
        </w:rPr>
        <w:t>6</w:t>
      </w:r>
      <w:r w:rsidR="003E7B41" w:rsidRPr="00794984">
        <w:rPr>
          <w:rFonts w:cs="Arial"/>
          <w:b w:val="0"/>
          <w:i w:val="0"/>
          <w:sz w:val="22"/>
          <w:szCs w:val="22"/>
        </w:rPr>
        <w:t>.1</w:t>
      </w:r>
      <w:r w:rsidR="003E7B41" w:rsidRPr="00794984">
        <w:rPr>
          <w:rFonts w:cs="Arial"/>
          <w:b w:val="0"/>
          <w:i w:val="0"/>
          <w:sz w:val="22"/>
          <w:szCs w:val="22"/>
        </w:rPr>
        <w:tab/>
      </w:r>
      <w:r w:rsidR="000D5A2A" w:rsidRPr="00794984">
        <w:rPr>
          <w:rFonts w:cs="Arial"/>
          <w:b w:val="0"/>
          <w:i w:val="0"/>
          <w:sz w:val="22"/>
          <w:szCs w:val="22"/>
        </w:rPr>
        <w:t>Liquidación Inicial Provisional</w:t>
      </w:r>
      <w:bookmarkEnd w:id="30"/>
    </w:p>
    <w:p w14:paraId="393E4C36" w14:textId="77777777" w:rsidR="00C003FC" w:rsidRPr="003E7B41" w:rsidRDefault="00B14307" w:rsidP="00031CAB">
      <w:pPr>
        <w:tabs>
          <w:tab w:val="left" w:pos="540"/>
        </w:tabs>
        <w:spacing w:afterLines="100" w:after="240"/>
        <w:ind w:left="539" w:firstLine="1"/>
        <w:jc w:val="both"/>
        <w:outlineLvl w:val="0"/>
        <w:rPr>
          <w:rFonts w:cs="Arial"/>
          <w:szCs w:val="22"/>
        </w:rPr>
      </w:pPr>
      <w:r>
        <w:rPr>
          <w:rFonts w:cs="Arial"/>
          <w:szCs w:val="22"/>
        </w:rPr>
        <w:t xml:space="preserve">La </w:t>
      </w:r>
      <w:r w:rsidR="00C003FC" w:rsidRPr="003E7B41">
        <w:rPr>
          <w:rFonts w:cs="Arial"/>
          <w:szCs w:val="22"/>
        </w:rPr>
        <w:t xml:space="preserve">Liquidación Inicial Provisional </w:t>
      </w:r>
      <w:r w:rsidR="00083E23" w:rsidRPr="003E7B41">
        <w:rPr>
          <w:rFonts w:cs="Arial"/>
          <w:szCs w:val="22"/>
        </w:rPr>
        <w:t xml:space="preserve">de un </w:t>
      </w:r>
      <w:r w:rsidR="002527C1" w:rsidRPr="003E7B41">
        <w:rPr>
          <w:rFonts w:cs="Arial"/>
          <w:szCs w:val="22"/>
        </w:rPr>
        <w:t xml:space="preserve">mes natural </w:t>
      </w:r>
      <w:r w:rsidR="00C003FC" w:rsidRPr="003E7B41">
        <w:rPr>
          <w:rFonts w:cs="Arial"/>
          <w:szCs w:val="22"/>
        </w:rPr>
        <w:t xml:space="preserve">se realizará en las dos fases </w:t>
      </w:r>
      <w:r w:rsidR="002527C1" w:rsidRPr="003E7B41">
        <w:rPr>
          <w:rFonts w:cs="Arial"/>
          <w:szCs w:val="22"/>
        </w:rPr>
        <w:t xml:space="preserve">quincenales </w:t>
      </w:r>
      <w:r w:rsidR="00C003FC" w:rsidRPr="003E7B41">
        <w:rPr>
          <w:rFonts w:cs="Arial"/>
          <w:szCs w:val="22"/>
        </w:rPr>
        <w:t>siguientes:</w:t>
      </w:r>
    </w:p>
    <w:p w14:paraId="25FE743F" w14:textId="77777777" w:rsidR="00C003FC" w:rsidRPr="003E7B41" w:rsidRDefault="00C003FC" w:rsidP="00031CAB">
      <w:pPr>
        <w:numPr>
          <w:ilvl w:val="1"/>
          <w:numId w:val="3"/>
        </w:numPr>
        <w:tabs>
          <w:tab w:val="clear" w:pos="1080"/>
          <w:tab w:val="num" w:pos="900"/>
        </w:tabs>
        <w:spacing w:afterLines="100" w:after="240"/>
        <w:ind w:left="900"/>
        <w:jc w:val="both"/>
        <w:rPr>
          <w:rFonts w:cs="Arial"/>
          <w:bCs/>
          <w:szCs w:val="22"/>
        </w:rPr>
      </w:pPr>
      <w:r w:rsidRPr="003E7B41">
        <w:rPr>
          <w:rFonts w:cs="Arial"/>
          <w:bCs/>
          <w:szCs w:val="22"/>
        </w:rPr>
        <w:t xml:space="preserve">Liquidación </w:t>
      </w:r>
      <w:r w:rsidR="00DB07EA" w:rsidRPr="003E7B41">
        <w:rPr>
          <w:rFonts w:cs="Arial"/>
          <w:bCs/>
          <w:szCs w:val="22"/>
        </w:rPr>
        <w:t xml:space="preserve">Inicial </w:t>
      </w:r>
      <w:bookmarkStart w:id="31" w:name="OLE_LINK1"/>
      <w:r w:rsidR="00856914" w:rsidRPr="003E7B41">
        <w:rPr>
          <w:rFonts w:cs="Arial"/>
          <w:bCs/>
          <w:szCs w:val="22"/>
        </w:rPr>
        <w:t xml:space="preserve">Provisional </w:t>
      </w:r>
      <w:bookmarkEnd w:id="31"/>
      <w:r w:rsidR="002527C1" w:rsidRPr="003E7B41">
        <w:rPr>
          <w:rFonts w:cs="Arial"/>
          <w:bCs/>
          <w:szCs w:val="22"/>
        </w:rPr>
        <w:t xml:space="preserve">Primera </w:t>
      </w:r>
      <w:r w:rsidRPr="003E7B41">
        <w:rPr>
          <w:rFonts w:cs="Arial"/>
          <w:bCs/>
          <w:szCs w:val="22"/>
        </w:rPr>
        <w:t>de los días 1 al 15</w:t>
      </w:r>
      <w:r w:rsidR="00412DCC" w:rsidRPr="003E7B41">
        <w:rPr>
          <w:rFonts w:cs="Arial"/>
          <w:bCs/>
          <w:szCs w:val="22"/>
        </w:rPr>
        <w:t>,</w:t>
      </w:r>
      <w:r w:rsidRPr="003E7B41">
        <w:rPr>
          <w:rFonts w:cs="Arial"/>
          <w:bCs/>
          <w:szCs w:val="22"/>
        </w:rPr>
        <w:t xml:space="preserve"> que dará lugar a una facturación</w:t>
      </w:r>
      <w:r w:rsidR="00AD4DDC" w:rsidRPr="003E7B41">
        <w:rPr>
          <w:rFonts w:cs="Arial"/>
          <w:bCs/>
          <w:szCs w:val="22"/>
        </w:rPr>
        <w:t>.</w:t>
      </w:r>
    </w:p>
    <w:p w14:paraId="2DBE4EBC" w14:textId="77777777" w:rsidR="002527C1" w:rsidRPr="003E7B41" w:rsidRDefault="00C003FC" w:rsidP="00031CAB">
      <w:pPr>
        <w:numPr>
          <w:ilvl w:val="1"/>
          <w:numId w:val="3"/>
        </w:numPr>
        <w:tabs>
          <w:tab w:val="clear" w:pos="1080"/>
          <w:tab w:val="num" w:pos="900"/>
        </w:tabs>
        <w:spacing w:afterLines="100" w:after="240"/>
        <w:ind w:left="900"/>
        <w:jc w:val="both"/>
        <w:rPr>
          <w:rFonts w:cs="Arial"/>
          <w:bCs/>
          <w:szCs w:val="22"/>
        </w:rPr>
      </w:pPr>
      <w:bookmarkStart w:id="32" w:name="OLE_LINK3"/>
      <w:r w:rsidRPr="003E7B41">
        <w:rPr>
          <w:rFonts w:cs="Arial"/>
          <w:bCs/>
          <w:szCs w:val="22"/>
        </w:rPr>
        <w:t xml:space="preserve">Liquidación </w:t>
      </w:r>
      <w:r w:rsidR="00083E23" w:rsidRPr="003E7B41">
        <w:rPr>
          <w:rFonts w:cs="Arial"/>
          <w:bCs/>
          <w:szCs w:val="22"/>
        </w:rPr>
        <w:t xml:space="preserve">Inicial </w:t>
      </w:r>
      <w:r w:rsidR="00856914" w:rsidRPr="003E7B41">
        <w:rPr>
          <w:rFonts w:cs="Arial"/>
          <w:bCs/>
          <w:szCs w:val="22"/>
        </w:rPr>
        <w:t xml:space="preserve">Provisional </w:t>
      </w:r>
      <w:r w:rsidR="002527C1" w:rsidRPr="003E7B41">
        <w:rPr>
          <w:rFonts w:cs="Arial"/>
          <w:bCs/>
          <w:szCs w:val="22"/>
        </w:rPr>
        <w:t xml:space="preserve">Segunda </w:t>
      </w:r>
      <w:r w:rsidRPr="003E7B41">
        <w:rPr>
          <w:rFonts w:cs="Arial"/>
          <w:bCs/>
          <w:szCs w:val="22"/>
        </w:rPr>
        <w:t xml:space="preserve">del </w:t>
      </w:r>
      <w:r w:rsidR="002527C1" w:rsidRPr="003E7B41">
        <w:rPr>
          <w:rFonts w:cs="Arial"/>
          <w:bCs/>
          <w:szCs w:val="22"/>
        </w:rPr>
        <w:t>mes completo</w:t>
      </w:r>
      <w:bookmarkEnd w:id="32"/>
      <w:r w:rsidR="00412DCC" w:rsidRPr="003E7B41">
        <w:rPr>
          <w:rFonts w:cs="Arial"/>
          <w:bCs/>
          <w:szCs w:val="22"/>
        </w:rPr>
        <w:t>,</w:t>
      </w:r>
      <w:r w:rsidR="002527C1" w:rsidRPr="003E7B41">
        <w:rPr>
          <w:rFonts w:cs="Arial"/>
          <w:bCs/>
          <w:szCs w:val="22"/>
        </w:rPr>
        <w:t xml:space="preserve"> que dará lugar a una facturación por diferencias respecto a la Liquidación </w:t>
      </w:r>
      <w:r w:rsidR="00856914" w:rsidRPr="003E7B41">
        <w:rPr>
          <w:rFonts w:cs="Arial"/>
          <w:bCs/>
          <w:szCs w:val="22"/>
        </w:rPr>
        <w:t xml:space="preserve">Inicial Provisional </w:t>
      </w:r>
      <w:r w:rsidR="002527C1" w:rsidRPr="003E7B41">
        <w:rPr>
          <w:rFonts w:cs="Arial"/>
          <w:bCs/>
          <w:szCs w:val="22"/>
        </w:rPr>
        <w:t>Primera</w:t>
      </w:r>
      <w:r w:rsidR="00AD4DDC" w:rsidRPr="003E7B41">
        <w:rPr>
          <w:rFonts w:cs="Arial"/>
          <w:bCs/>
          <w:szCs w:val="22"/>
        </w:rPr>
        <w:t>.</w:t>
      </w:r>
    </w:p>
    <w:p w14:paraId="78DF3E76" w14:textId="77777777" w:rsidR="002527C1" w:rsidRPr="003E7B41" w:rsidRDefault="002527C1" w:rsidP="00031CAB">
      <w:pPr>
        <w:tabs>
          <w:tab w:val="left" w:pos="540"/>
        </w:tabs>
        <w:spacing w:afterLines="100" w:after="240"/>
        <w:ind w:left="539"/>
        <w:jc w:val="both"/>
        <w:outlineLvl w:val="0"/>
        <w:rPr>
          <w:rFonts w:cs="Arial"/>
          <w:szCs w:val="22"/>
        </w:rPr>
      </w:pPr>
      <w:r w:rsidRPr="003E7B41">
        <w:rPr>
          <w:rFonts w:cs="Arial"/>
          <w:szCs w:val="22"/>
        </w:rPr>
        <w:t xml:space="preserve">La Liquidación </w:t>
      </w:r>
      <w:r w:rsidR="00DB07EA" w:rsidRPr="003E7B41">
        <w:rPr>
          <w:rFonts w:cs="Arial"/>
          <w:szCs w:val="22"/>
        </w:rPr>
        <w:t xml:space="preserve">Inicial </w:t>
      </w:r>
      <w:r w:rsidR="00856914" w:rsidRPr="003E7B41">
        <w:rPr>
          <w:rFonts w:cs="Arial"/>
          <w:szCs w:val="22"/>
        </w:rPr>
        <w:t xml:space="preserve">Provisional </w:t>
      </w:r>
      <w:r w:rsidRPr="003E7B41">
        <w:rPr>
          <w:rFonts w:cs="Arial"/>
          <w:szCs w:val="22"/>
        </w:rPr>
        <w:t>Segunda incluirá las nuevas informaciones de la primera quincena que pudieran estar disponibles tras la facturación de la Liquidación</w:t>
      </w:r>
      <w:r w:rsidR="00856914" w:rsidRPr="003E7B41">
        <w:rPr>
          <w:rFonts w:cs="Arial"/>
          <w:szCs w:val="22"/>
        </w:rPr>
        <w:t xml:space="preserve"> Inicial Provisional</w:t>
      </w:r>
      <w:r w:rsidRPr="003E7B41">
        <w:rPr>
          <w:rFonts w:cs="Arial"/>
          <w:szCs w:val="22"/>
        </w:rPr>
        <w:t xml:space="preserve"> Primera.</w:t>
      </w:r>
    </w:p>
    <w:p w14:paraId="276C2F9A" w14:textId="77777777" w:rsidR="00C003FC" w:rsidRPr="003E7B41" w:rsidRDefault="00C64B15" w:rsidP="00031CAB">
      <w:pPr>
        <w:tabs>
          <w:tab w:val="left" w:pos="540"/>
        </w:tabs>
        <w:spacing w:afterLines="100" w:after="240"/>
        <w:ind w:left="539"/>
        <w:jc w:val="both"/>
        <w:outlineLvl w:val="0"/>
        <w:rPr>
          <w:rFonts w:cs="Arial"/>
          <w:szCs w:val="22"/>
        </w:rPr>
      </w:pPr>
      <w:r w:rsidRPr="003E7B41">
        <w:rPr>
          <w:rFonts w:cs="Arial"/>
          <w:szCs w:val="22"/>
        </w:rPr>
        <w:t>El</w:t>
      </w:r>
      <w:r w:rsidR="00C003FC" w:rsidRPr="003E7B41">
        <w:rPr>
          <w:rFonts w:cs="Arial"/>
          <w:szCs w:val="22"/>
        </w:rPr>
        <w:t xml:space="preserve"> </w:t>
      </w:r>
      <w:r w:rsidR="007F342B">
        <w:rPr>
          <w:rFonts w:cs="Arial"/>
          <w:szCs w:val="22"/>
        </w:rPr>
        <w:t>o</w:t>
      </w:r>
      <w:r w:rsidR="00C003FC" w:rsidRPr="003E7B41">
        <w:rPr>
          <w:rFonts w:cs="Arial"/>
          <w:szCs w:val="22"/>
        </w:rPr>
        <w:t xml:space="preserve">perador del </w:t>
      </w:r>
      <w:r w:rsidR="007F342B">
        <w:rPr>
          <w:rFonts w:cs="Arial"/>
          <w:szCs w:val="22"/>
        </w:rPr>
        <w:t>s</w:t>
      </w:r>
      <w:r w:rsidR="00C003FC" w:rsidRPr="003E7B41">
        <w:rPr>
          <w:rFonts w:cs="Arial"/>
          <w:szCs w:val="22"/>
        </w:rPr>
        <w:t xml:space="preserve">istema podrá </w:t>
      </w:r>
      <w:r w:rsidR="001071CB">
        <w:rPr>
          <w:rFonts w:cs="Arial"/>
          <w:szCs w:val="22"/>
        </w:rPr>
        <w:t xml:space="preserve">incrementar la frecuencia del proceso de liquidación estableciendo en el </w:t>
      </w:r>
      <w:r w:rsidR="00C003FC" w:rsidRPr="003E7B41">
        <w:rPr>
          <w:rFonts w:cs="Arial"/>
          <w:szCs w:val="22"/>
        </w:rPr>
        <w:t xml:space="preserve">proceso de Liquidación Inicial Provisional </w:t>
      </w:r>
      <w:r w:rsidR="001071CB">
        <w:rPr>
          <w:rFonts w:cs="Arial"/>
          <w:szCs w:val="22"/>
        </w:rPr>
        <w:t xml:space="preserve">un </w:t>
      </w:r>
      <w:r w:rsidR="00C003FC" w:rsidRPr="003E7B41">
        <w:rPr>
          <w:rFonts w:cs="Arial"/>
          <w:szCs w:val="22"/>
        </w:rPr>
        <w:t xml:space="preserve">horizonte semanal, diario o cualquier otro. El Operador del Sistema comunicará a los </w:t>
      </w:r>
      <w:r w:rsidR="007F342B">
        <w:rPr>
          <w:rFonts w:cs="Arial"/>
          <w:szCs w:val="22"/>
        </w:rPr>
        <w:t xml:space="preserve">participantes en el </w:t>
      </w:r>
      <w:r w:rsidR="005828CE">
        <w:rPr>
          <w:rFonts w:cs="Arial"/>
          <w:szCs w:val="22"/>
        </w:rPr>
        <w:t>m</w:t>
      </w:r>
      <w:r w:rsidR="00A768D5">
        <w:rPr>
          <w:rFonts w:cs="Arial"/>
          <w:szCs w:val="22"/>
        </w:rPr>
        <w:t>ercado</w:t>
      </w:r>
      <w:r w:rsidR="00C003FC" w:rsidRPr="003E7B41">
        <w:rPr>
          <w:rFonts w:cs="Arial"/>
          <w:szCs w:val="22"/>
        </w:rPr>
        <w:t xml:space="preserve">, </w:t>
      </w:r>
      <w:r w:rsidR="001071CB">
        <w:rPr>
          <w:rFonts w:cs="Arial"/>
          <w:szCs w:val="22"/>
        </w:rPr>
        <w:t>al Ministerio</w:t>
      </w:r>
      <w:r w:rsidR="00344B0F">
        <w:rPr>
          <w:rFonts w:cs="Arial"/>
          <w:szCs w:val="22"/>
        </w:rPr>
        <w:t xml:space="preserve"> </w:t>
      </w:r>
      <w:r w:rsidR="001071CB">
        <w:rPr>
          <w:rFonts w:cs="Arial"/>
          <w:szCs w:val="22"/>
        </w:rPr>
        <w:t xml:space="preserve"> y a la C</w:t>
      </w:r>
      <w:r w:rsidR="00322A4B">
        <w:rPr>
          <w:rFonts w:cs="Arial"/>
          <w:szCs w:val="22"/>
        </w:rPr>
        <w:t xml:space="preserve">NMC </w:t>
      </w:r>
      <w:r w:rsidR="001071CB">
        <w:rPr>
          <w:rFonts w:cs="Arial"/>
          <w:szCs w:val="22"/>
        </w:rPr>
        <w:t xml:space="preserve">, </w:t>
      </w:r>
      <w:r w:rsidR="00C003FC" w:rsidRPr="003E7B41">
        <w:rPr>
          <w:rFonts w:cs="Arial"/>
          <w:szCs w:val="22"/>
        </w:rPr>
        <w:t xml:space="preserve">con </w:t>
      </w:r>
      <w:r w:rsidR="00CC31EF" w:rsidRPr="003E7B41">
        <w:rPr>
          <w:rFonts w:cs="Arial"/>
          <w:szCs w:val="22"/>
        </w:rPr>
        <w:t>tres</w:t>
      </w:r>
      <w:r w:rsidR="00C003FC" w:rsidRPr="003E7B41">
        <w:rPr>
          <w:rFonts w:cs="Arial"/>
          <w:szCs w:val="22"/>
        </w:rPr>
        <w:t xml:space="preserve"> meses de antelación, el calendario de liquidación adaptado al nuevo horizonte. </w:t>
      </w:r>
    </w:p>
    <w:p w14:paraId="7C6AEECC" w14:textId="77777777" w:rsidR="00DB07EA" w:rsidRDefault="00DB07EA" w:rsidP="00031CAB">
      <w:pPr>
        <w:tabs>
          <w:tab w:val="left" w:pos="540"/>
        </w:tabs>
        <w:spacing w:afterLines="100" w:after="240"/>
        <w:ind w:left="539"/>
        <w:jc w:val="both"/>
        <w:outlineLvl w:val="0"/>
        <w:rPr>
          <w:rFonts w:cs="Arial"/>
          <w:szCs w:val="22"/>
        </w:rPr>
      </w:pPr>
      <w:r w:rsidRPr="00CC343B">
        <w:rPr>
          <w:rFonts w:cs="Arial"/>
          <w:szCs w:val="22"/>
        </w:rPr>
        <w:t>En la Liquidación Inicial Provisional solamente se tendrán en cuenta medidas procedentes de equipos de medida de interconexio</w:t>
      </w:r>
      <w:r w:rsidRPr="002A3248">
        <w:rPr>
          <w:rFonts w:cs="Arial"/>
          <w:szCs w:val="22"/>
        </w:rPr>
        <w:t xml:space="preserve">nes internacionales, de instalaciones </w:t>
      </w:r>
      <w:r w:rsidR="004E55BD" w:rsidRPr="00282AB3">
        <w:rPr>
          <w:rFonts w:cs="Arial"/>
          <w:szCs w:val="22"/>
        </w:rPr>
        <w:t xml:space="preserve">peninsulares </w:t>
      </w:r>
      <w:r w:rsidRPr="00282AB3">
        <w:rPr>
          <w:rFonts w:cs="Arial"/>
          <w:szCs w:val="22"/>
        </w:rPr>
        <w:t>de producción</w:t>
      </w:r>
      <w:r w:rsidR="00314BF4">
        <w:rPr>
          <w:rFonts w:cs="Arial"/>
          <w:szCs w:val="22"/>
        </w:rPr>
        <w:t>,</w:t>
      </w:r>
      <w:r w:rsidR="000D2DFA">
        <w:rPr>
          <w:rFonts w:cs="Arial"/>
          <w:szCs w:val="22"/>
        </w:rPr>
        <w:t xml:space="preserve"> </w:t>
      </w:r>
      <w:r w:rsidRPr="00CC343B">
        <w:rPr>
          <w:rFonts w:cs="Arial"/>
          <w:szCs w:val="22"/>
        </w:rPr>
        <w:t>de consumo de bombeo</w:t>
      </w:r>
      <w:r w:rsidR="00314BF4">
        <w:rPr>
          <w:rFonts w:cs="Arial"/>
          <w:szCs w:val="22"/>
        </w:rPr>
        <w:t xml:space="preserve"> </w:t>
      </w:r>
      <w:r w:rsidRPr="00CC343B">
        <w:rPr>
          <w:rFonts w:cs="Arial"/>
          <w:szCs w:val="22"/>
        </w:rPr>
        <w:t>que cumplan los requisitos de</w:t>
      </w:r>
      <w:r w:rsidR="00754A5C">
        <w:rPr>
          <w:rFonts w:cs="Arial"/>
          <w:szCs w:val="22"/>
        </w:rPr>
        <w:t>l PO 10.5</w:t>
      </w:r>
      <w:r w:rsidR="004E55BD" w:rsidRPr="00282AB3">
        <w:rPr>
          <w:rFonts w:cs="Arial"/>
          <w:szCs w:val="22"/>
        </w:rPr>
        <w:t>.</w:t>
      </w:r>
      <w:r w:rsidR="00A076D4">
        <w:rPr>
          <w:rFonts w:cs="Arial"/>
          <w:szCs w:val="22"/>
        </w:rPr>
        <w:t xml:space="preserve"> </w:t>
      </w:r>
    </w:p>
    <w:p w14:paraId="2D580FBB" w14:textId="77777777" w:rsidR="00A076D4" w:rsidRPr="003E7B41" w:rsidRDefault="00A076D4" w:rsidP="00031CAB">
      <w:pPr>
        <w:tabs>
          <w:tab w:val="left" w:pos="540"/>
        </w:tabs>
        <w:spacing w:afterLines="100" w:after="240"/>
        <w:ind w:left="539"/>
        <w:jc w:val="both"/>
        <w:outlineLvl w:val="0"/>
        <w:rPr>
          <w:rFonts w:cs="Arial"/>
          <w:szCs w:val="22"/>
        </w:rPr>
      </w:pPr>
      <w:r>
        <w:rPr>
          <w:rFonts w:cs="Arial"/>
          <w:szCs w:val="22"/>
        </w:rPr>
        <w:t xml:space="preserve">En la </w:t>
      </w:r>
      <w:r w:rsidRPr="00CC343B">
        <w:rPr>
          <w:rFonts w:cs="Arial"/>
          <w:szCs w:val="22"/>
        </w:rPr>
        <w:t>Liquidación Inicial Provisional</w:t>
      </w:r>
      <w:r>
        <w:rPr>
          <w:rFonts w:cs="Arial"/>
          <w:szCs w:val="22"/>
        </w:rPr>
        <w:t xml:space="preserve"> Segunda adicionalmente se considerarán </w:t>
      </w:r>
      <w:r w:rsidRPr="00A26F9D">
        <w:rPr>
          <w:rFonts w:cs="Arial"/>
          <w:szCs w:val="22"/>
        </w:rPr>
        <w:t>medidas de consumo tipo 1</w:t>
      </w:r>
      <w:r w:rsidR="00793E7D">
        <w:rPr>
          <w:rFonts w:cs="Arial"/>
          <w:szCs w:val="22"/>
        </w:rPr>
        <w:t>,</w:t>
      </w:r>
      <w:r w:rsidRPr="00A26F9D">
        <w:rPr>
          <w:rFonts w:cs="Arial"/>
          <w:szCs w:val="22"/>
        </w:rPr>
        <w:t xml:space="preserve"> 2 </w:t>
      </w:r>
      <w:r w:rsidR="00793E7D">
        <w:rPr>
          <w:rFonts w:cs="Arial"/>
          <w:szCs w:val="22"/>
        </w:rPr>
        <w:t xml:space="preserve">y 3 </w:t>
      </w:r>
      <w:r w:rsidRPr="00A26F9D">
        <w:rPr>
          <w:rFonts w:cs="Arial"/>
          <w:szCs w:val="22"/>
        </w:rPr>
        <w:t xml:space="preserve">de participantes acogidos a la liquidación potestativa, según </w:t>
      </w:r>
      <w:r>
        <w:rPr>
          <w:rFonts w:cs="Arial"/>
          <w:szCs w:val="22"/>
        </w:rPr>
        <w:t>e</w:t>
      </w:r>
      <w:r w:rsidRPr="00A26F9D">
        <w:rPr>
          <w:rFonts w:cs="Arial"/>
          <w:szCs w:val="22"/>
        </w:rPr>
        <w:t>l apartado 6.6</w:t>
      </w:r>
      <w:r w:rsidR="007F342B">
        <w:rPr>
          <w:rFonts w:cs="Arial"/>
          <w:szCs w:val="22"/>
        </w:rPr>
        <w:t xml:space="preserve"> de este procedimiento</w:t>
      </w:r>
      <w:r>
        <w:rPr>
          <w:rFonts w:cs="Arial"/>
          <w:szCs w:val="22"/>
        </w:rPr>
        <w:t>.</w:t>
      </w:r>
    </w:p>
    <w:p w14:paraId="26604A15" w14:textId="77777777" w:rsidR="000D5A2A" w:rsidRPr="00D72551" w:rsidRDefault="00291268" w:rsidP="00031CAB">
      <w:pPr>
        <w:tabs>
          <w:tab w:val="left" w:pos="540"/>
        </w:tabs>
        <w:spacing w:afterLines="100" w:after="240"/>
        <w:ind w:left="539" w:firstLine="1"/>
        <w:jc w:val="both"/>
        <w:outlineLvl w:val="0"/>
        <w:rPr>
          <w:rFonts w:cs="Arial"/>
          <w:szCs w:val="22"/>
        </w:rPr>
      </w:pPr>
      <w:r w:rsidRPr="003E7B41">
        <w:rPr>
          <w:rFonts w:cs="Arial"/>
          <w:szCs w:val="22"/>
        </w:rPr>
        <w:t xml:space="preserve">La secuencia de operaciones de la Liquidación Inicial </w:t>
      </w:r>
      <w:r w:rsidR="00AD4DDC" w:rsidRPr="003E7B41">
        <w:rPr>
          <w:rFonts w:cs="Arial"/>
          <w:szCs w:val="22"/>
        </w:rPr>
        <w:t>P</w:t>
      </w:r>
      <w:r w:rsidRPr="003E7B41">
        <w:rPr>
          <w:rFonts w:cs="Arial"/>
          <w:szCs w:val="22"/>
        </w:rPr>
        <w:t>rovisional será la siguiente:</w:t>
      </w:r>
    </w:p>
    <w:p w14:paraId="5706D69A" w14:textId="77777777" w:rsidR="000D5A2A" w:rsidRPr="00794984" w:rsidRDefault="001D36B3" w:rsidP="00031CAB">
      <w:pPr>
        <w:numPr>
          <w:ilvl w:val="1"/>
          <w:numId w:val="7"/>
        </w:numPr>
        <w:tabs>
          <w:tab w:val="clear" w:pos="1979"/>
          <w:tab w:val="num" w:pos="900"/>
        </w:tabs>
        <w:spacing w:afterLines="100" w:after="240"/>
        <w:ind w:left="896" w:hanging="357"/>
        <w:jc w:val="both"/>
        <w:rPr>
          <w:rFonts w:cs="Arial"/>
          <w:bCs/>
          <w:iCs/>
          <w:szCs w:val="22"/>
        </w:rPr>
      </w:pPr>
      <w:r w:rsidRPr="00794984">
        <w:rPr>
          <w:rFonts w:cs="Arial"/>
          <w:bCs/>
          <w:iCs/>
          <w:szCs w:val="22"/>
        </w:rPr>
        <w:t>Segundo</w:t>
      </w:r>
      <w:r w:rsidR="002527C1" w:rsidRPr="00794984">
        <w:rPr>
          <w:rFonts w:cs="Arial"/>
          <w:bCs/>
          <w:iCs/>
          <w:szCs w:val="22"/>
        </w:rPr>
        <w:t xml:space="preserve"> día hábil posterior al día D</w:t>
      </w:r>
      <w:r w:rsidR="006B0CB8" w:rsidRPr="00794984">
        <w:rPr>
          <w:rFonts w:cs="Arial"/>
          <w:bCs/>
          <w:iCs/>
          <w:szCs w:val="22"/>
        </w:rPr>
        <w:t xml:space="preserve"> del mes M</w:t>
      </w:r>
    </w:p>
    <w:p w14:paraId="3C63BD05" w14:textId="77777777" w:rsidR="00291268" w:rsidRPr="003E7B41" w:rsidRDefault="00291268" w:rsidP="00031CAB">
      <w:pPr>
        <w:spacing w:afterLines="100" w:after="240"/>
        <w:ind w:left="902"/>
        <w:jc w:val="both"/>
        <w:rPr>
          <w:szCs w:val="22"/>
        </w:rPr>
      </w:pPr>
      <w:r w:rsidRPr="003E7B41">
        <w:rPr>
          <w:szCs w:val="22"/>
        </w:rPr>
        <w:t xml:space="preserve">El </w:t>
      </w:r>
      <w:r w:rsidR="00793E7D">
        <w:rPr>
          <w:szCs w:val="22"/>
        </w:rPr>
        <w:t>o</w:t>
      </w:r>
      <w:r w:rsidRPr="003E7B41">
        <w:rPr>
          <w:szCs w:val="22"/>
        </w:rPr>
        <w:t xml:space="preserve">perador del </w:t>
      </w:r>
      <w:r w:rsidR="00793E7D">
        <w:rPr>
          <w:szCs w:val="22"/>
        </w:rPr>
        <w:t>s</w:t>
      </w:r>
      <w:r w:rsidRPr="003E7B41">
        <w:rPr>
          <w:szCs w:val="22"/>
        </w:rPr>
        <w:t>istema calculará y anotará los derechos de cobro y las obligaciones de pago correspondientes al día D con la información disponible.</w:t>
      </w:r>
      <w:r w:rsidR="006E5266" w:rsidRPr="003E7B41">
        <w:rPr>
          <w:szCs w:val="22"/>
        </w:rPr>
        <w:t xml:space="preserve"> Se</w:t>
      </w:r>
      <w:r w:rsidRPr="003E7B41">
        <w:rPr>
          <w:szCs w:val="22"/>
        </w:rPr>
        <w:t xml:space="preserve"> calculará</w:t>
      </w:r>
      <w:r w:rsidR="006E5266" w:rsidRPr="003E7B41">
        <w:rPr>
          <w:szCs w:val="22"/>
        </w:rPr>
        <w:t>n</w:t>
      </w:r>
      <w:r w:rsidRPr="003E7B41">
        <w:rPr>
          <w:szCs w:val="22"/>
        </w:rPr>
        <w:t xml:space="preserve"> y anotará</w:t>
      </w:r>
      <w:r w:rsidR="006E5266" w:rsidRPr="003E7B41">
        <w:rPr>
          <w:szCs w:val="22"/>
        </w:rPr>
        <w:t>n igualmente</w:t>
      </w:r>
      <w:r w:rsidRPr="003E7B41">
        <w:rPr>
          <w:szCs w:val="22"/>
        </w:rPr>
        <w:t xml:space="preserve"> los derechos de cobro y las obligaciones de pago </w:t>
      </w:r>
      <w:r w:rsidRPr="003E7B41">
        <w:rPr>
          <w:szCs w:val="22"/>
        </w:rPr>
        <w:lastRenderedPageBreak/>
        <w:t>correspondientes a los días del mes M anteriores al día D con la nueva información disponible sobre dichos días.</w:t>
      </w:r>
    </w:p>
    <w:p w14:paraId="595731F2" w14:textId="77777777" w:rsidR="000D5A2A" w:rsidRPr="003E7B41" w:rsidRDefault="000D5A2A" w:rsidP="00031CAB">
      <w:pPr>
        <w:spacing w:afterLines="100" w:after="240"/>
        <w:ind w:left="902"/>
        <w:jc w:val="both"/>
        <w:rPr>
          <w:szCs w:val="22"/>
        </w:rPr>
      </w:pPr>
      <w:r w:rsidRPr="003E7B41">
        <w:rPr>
          <w:szCs w:val="22"/>
        </w:rPr>
        <w:t xml:space="preserve">El </w:t>
      </w:r>
      <w:r w:rsidR="00793E7D">
        <w:rPr>
          <w:szCs w:val="22"/>
        </w:rPr>
        <w:t>o</w:t>
      </w:r>
      <w:r w:rsidRPr="003E7B41">
        <w:rPr>
          <w:szCs w:val="22"/>
        </w:rPr>
        <w:t xml:space="preserve">perador del </w:t>
      </w:r>
      <w:r w:rsidR="00793E7D">
        <w:rPr>
          <w:szCs w:val="22"/>
        </w:rPr>
        <w:t>s</w:t>
      </w:r>
      <w:r w:rsidRPr="003E7B41">
        <w:rPr>
          <w:szCs w:val="22"/>
        </w:rPr>
        <w:t xml:space="preserve">istema pondrá a disposición de cada </w:t>
      </w:r>
      <w:r w:rsidR="00344B0F">
        <w:rPr>
          <w:szCs w:val="22"/>
        </w:rPr>
        <w:t>BRP</w:t>
      </w:r>
      <w:r w:rsidRPr="003E7B41">
        <w:rPr>
          <w:szCs w:val="22"/>
        </w:rPr>
        <w:t xml:space="preserve"> el Registro de Anotaciones en su Cuenta mediante copia electrónica del mismo y junto con la información imprescindible para que el </w:t>
      </w:r>
      <w:r w:rsidR="00314BF4">
        <w:rPr>
          <w:szCs w:val="22"/>
        </w:rPr>
        <w:t>BRP</w:t>
      </w:r>
      <w:r w:rsidRPr="003E7B41">
        <w:rPr>
          <w:szCs w:val="22"/>
        </w:rPr>
        <w:t xml:space="preserve"> pueda comprobar las cuantías anotadas, respetando la normativa vigente de confidencialidad.</w:t>
      </w:r>
    </w:p>
    <w:p w14:paraId="0123F58C" w14:textId="77777777" w:rsidR="000D5A2A" w:rsidRPr="003E7B41" w:rsidRDefault="000D5A2A" w:rsidP="00031CAB">
      <w:pPr>
        <w:spacing w:afterLines="100" w:after="240"/>
        <w:ind w:left="902"/>
        <w:jc w:val="both"/>
        <w:rPr>
          <w:szCs w:val="22"/>
        </w:rPr>
      </w:pPr>
      <w:r w:rsidRPr="003E7B41">
        <w:rPr>
          <w:szCs w:val="22"/>
        </w:rPr>
        <w:t xml:space="preserve">Quedará abierto el plazo de reclamaciones sobre las cuantías anotadas u omitidas en el Registro de Anotaciones en Cuenta correspondientes a los días del mes M hasta el día D, </w:t>
      </w:r>
      <w:r w:rsidR="00A1765B" w:rsidRPr="003E7B41">
        <w:rPr>
          <w:szCs w:val="22"/>
        </w:rPr>
        <w:t xml:space="preserve">permaneciendo </w:t>
      </w:r>
      <w:r w:rsidRPr="003E7B41">
        <w:rPr>
          <w:szCs w:val="22"/>
        </w:rPr>
        <w:t xml:space="preserve">dicho plazo abierto hasta el </w:t>
      </w:r>
      <w:r w:rsidR="00A76645" w:rsidRPr="003E7B41">
        <w:rPr>
          <w:szCs w:val="22"/>
        </w:rPr>
        <w:t>día de cierre de reclamaciones de la Liquidación Final Definitiva</w:t>
      </w:r>
      <w:r w:rsidR="00FA43B1" w:rsidRPr="003E7B41">
        <w:rPr>
          <w:szCs w:val="22"/>
        </w:rPr>
        <w:t xml:space="preserve"> del mes M</w:t>
      </w:r>
      <w:r w:rsidR="00572C70">
        <w:rPr>
          <w:szCs w:val="22"/>
        </w:rPr>
        <w:t>.</w:t>
      </w:r>
    </w:p>
    <w:p w14:paraId="5B8FAD29" w14:textId="77777777" w:rsidR="00D72551" w:rsidRDefault="000D5A2A" w:rsidP="00031CAB">
      <w:pPr>
        <w:spacing w:afterLines="100" w:after="240"/>
        <w:ind w:left="902"/>
        <w:jc w:val="both"/>
        <w:rPr>
          <w:szCs w:val="22"/>
        </w:rPr>
      </w:pPr>
      <w:r w:rsidRPr="003E7B41">
        <w:rPr>
          <w:szCs w:val="22"/>
        </w:rPr>
        <w:t xml:space="preserve">En el caso de que los cálculos de días anteriores al día D recojan nuevas informaciones sobre programas o precios, el </w:t>
      </w:r>
      <w:r w:rsidR="00793E7D">
        <w:rPr>
          <w:szCs w:val="22"/>
        </w:rPr>
        <w:t>o</w:t>
      </w:r>
      <w:r w:rsidRPr="003E7B41">
        <w:rPr>
          <w:szCs w:val="22"/>
        </w:rPr>
        <w:t xml:space="preserve">perador del </w:t>
      </w:r>
      <w:r w:rsidR="00793E7D">
        <w:rPr>
          <w:szCs w:val="22"/>
        </w:rPr>
        <w:t>s</w:t>
      </w:r>
      <w:r w:rsidRPr="003E7B41">
        <w:rPr>
          <w:szCs w:val="22"/>
        </w:rPr>
        <w:t xml:space="preserve">istema lo comunicará a los </w:t>
      </w:r>
      <w:r w:rsidR="00314BF4">
        <w:rPr>
          <w:szCs w:val="22"/>
        </w:rPr>
        <w:t>BRP</w:t>
      </w:r>
      <w:r w:rsidR="006156A6" w:rsidRPr="003E7B41">
        <w:rPr>
          <w:szCs w:val="22"/>
        </w:rPr>
        <w:t xml:space="preserve"> </w:t>
      </w:r>
      <w:r w:rsidRPr="003E7B41">
        <w:rPr>
          <w:szCs w:val="22"/>
        </w:rPr>
        <w:t>junto con el cálculo del día D.</w:t>
      </w:r>
    </w:p>
    <w:p w14:paraId="31F2EBAB" w14:textId="77777777" w:rsidR="00BE1775" w:rsidRPr="00794984" w:rsidRDefault="00BE1775"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Segundo día hábil posterior al día 15 del mes M</w:t>
      </w:r>
    </w:p>
    <w:p w14:paraId="4F47C208" w14:textId="77777777" w:rsidR="00BE1775" w:rsidRPr="000268C3" w:rsidRDefault="00B36045" w:rsidP="00031CAB">
      <w:pPr>
        <w:spacing w:afterLines="100" w:after="240"/>
        <w:ind w:left="902"/>
        <w:jc w:val="both"/>
        <w:rPr>
          <w:szCs w:val="22"/>
        </w:rPr>
      </w:pPr>
      <w:r w:rsidRPr="00794984">
        <w:rPr>
          <w:szCs w:val="22"/>
        </w:rPr>
        <w:t>Antes de las 15:00, s</w:t>
      </w:r>
      <w:r w:rsidR="00BE1775" w:rsidRPr="00794984">
        <w:rPr>
          <w:szCs w:val="22"/>
        </w:rPr>
        <w:t>e realizará la publ</w:t>
      </w:r>
      <w:r w:rsidR="00BE1775" w:rsidRPr="005828CE">
        <w:rPr>
          <w:szCs w:val="22"/>
        </w:rPr>
        <w:t xml:space="preserve">icación </w:t>
      </w:r>
      <w:r w:rsidR="008D0889" w:rsidRPr="005828CE">
        <w:rPr>
          <w:szCs w:val="22"/>
        </w:rPr>
        <w:t xml:space="preserve">de avance </w:t>
      </w:r>
      <w:r w:rsidR="00BE1775" w:rsidRPr="005828CE">
        <w:rPr>
          <w:szCs w:val="22"/>
        </w:rPr>
        <w:t>del Registro de Anotaciones en Cuenta correspondiente a los días 1 al 15 con los derechos de cobro y las obligaciones</w:t>
      </w:r>
      <w:r w:rsidR="00BE1775" w:rsidRPr="00AF0BEA">
        <w:rPr>
          <w:szCs w:val="22"/>
        </w:rPr>
        <w:t xml:space="preserve"> de pago calculados con l</w:t>
      </w:r>
      <w:r w:rsidR="00BE1775" w:rsidRPr="0058091F">
        <w:rPr>
          <w:szCs w:val="22"/>
        </w:rPr>
        <w:t>a info</w:t>
      </w:r>
      <w:r w:rsidR="00BE1775" w:rsidRPr="001D29F7">
        <w:rPr>
          <w:szCs w:val="22"/>
        </w:rPr>
        <w:t>rmación disp</w:t>
      </w:r>
      <w:r w:rsidR="00BE1775" w:rsidRPr="000268C3">
        <w:rPr>
          <w:szCs w:val="22"/>
        </w:rPr>
        <w:t>onible hasta las 10:00.</w:t>
      </w:r>
    </w:p>
    <w:p w14:paraId="0EEB8E9E" w14:textId="77777777" w:rsidR="000D5A2A" w:rsidRPr="00794984" w:rsidRDefault="00C5627C"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 xml:space="preserve">Quinto </w:t>
      </w:r>
      <w:r w:rsidR="001D36B3" w:rsidRPr="00794984">
        <w:rPr>
          <w:rFonts w:cs="Arial"/>
          <w:bCs/>
          <w:iCs/>
          <w:szCs w:val="22"/>
        </w:rPr>
        <w:t xml:space="preserve">día hábil posterior al día </w:t>
      </w:r>
      <w:r w:rsidR="008356D7" w:rsidRPr="00794984">
        <w:rPr>
          <w:rFonts w:cs="Arial"/>
          <w:bCs/>
          <w:iCs/>
          <w:szCs w:val="22"/>
        </w:rPr>
        <w:t>15</w:t>
      </w:r>
      <w:r w:rsidR="006B0CB8" w:rsidRPr="00794984">
        <w:rPr>
          <w:rFonts w:cs="Arial"/>
          <w:bCs/>
          <w:iCs/>
          <w:szCs w:val="22"/>
        </w:rPr>
        <w:t xml:space="preserve"> del mes M</w:t>
      </w:r>
    </w:p>
    <w:p w14:paraId="7DCAF17A" w14:textId="77777777" w:rsidR="004C1524" w:rsidRPr="00D72551" w:rsidRDefault="004C1524" w:rsidP="00031CAB">
      <w:pPr>
        <w:spacing w:afterLines="100" w:after="240"/>
        <w:ind w:left="902"/>
        <w:jc w:val="both"/>
        <w:rPr>
          <w:szCs w:val="22"/>
        </w:rPr>
      </w:pPr>
      <w:r w:rsidRPr="00D72551">
        <w:rPr>
          <w:szCs w:val="22"/>
        </w:rPr>
        <w:t xml:space="preserve">Antes de las 15:00, se realizará la publicación </w:t>
      </w:r>
      <w:r w:rsidR="008D0889" w:rsidRPr="00D72551">
        <w:rPr>
          <w:szCs w:val="22"/>
        </w:rPr>
        <w:t>de cierre</w:t>
      </w:r>
      <w:r w:rsidRPr="00D72551">
        <w:rPr>
          <w:szCs w:val="22"/>
        </w:rPr>
        <w:t xml:space="preserve"> del Registro de Anotaciones en Cuenta correspondiente a los días 1 al 15 con los derechos de cobro y las obligaciones de pago calculados con la información disponible hasta las 10:00.</w:t>
      </w:r>
    </w:p>
    <w:p w14:paraId="6D9ECA5B" w14:textId="77777777" w:rsidR="00D370E0" w:rsidRPr="00D72551" w:rsidRDefault="004C1524" w:rsidP="00031CAB">
      <w:pPr>
        <w:spacing w:afterLines="100" w:after="240"/>
        <w:ind w:left="902"/>
        <w:jc w:val="both"/>
        <w:rPr>
          <w:szCs w:val="22"/>
        </w:rPr>
      </w:pPr>
      <w:r w:rsidRPr="00D72551">
        <w:rPr>
          <w:szCs w:val="22"/>
        </w:rPr>
        <w:t>Si existen reclamaciones a las cuantías anotadas u omitidas que hayan sido estimadas y su cálculo sea factible antes de las 10:00, se calcularán los derechos de cobro y las obligaciones de pago afectados</w:t>
      </w:r>
      <w:r w:rsidR="00FA43B1" w:rsidRPr="00D72551">
        <w:rPr>
          <w:szCs w:val="22"/>
        </w:rPr>
        <w:t xml:space="preserve">. </w:t>
      </w:r>
      <w:r w:rsidR="00D370E0" w:rsidRPr="00D72551">
        <w:rPr>
          <w:szCs w:val="22"/>
        </w:rPr>
        <w:t>Las reclamaciones pendientes, en su caso, y las estimadas cuyo cálculo no sea factible antes de las 10:00 serán tenidas en cuenta en la siguiente liquidación.</w:t>
      </w:r>
    </w:p>
    <w:p w14:paraId="7FC5FAC4" w14:textId="77777777" w:rsidR="00EE4F17" w:rsidRPr="00794984" w:rsidRDefault="00EE4F1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Sexto día hábil posterior al día 15 del mes M</w:t>
      </w:r>
    </w:p>
    <w:p w14:paraId="69323F31" w14:textId="77777777" w:rsidR="008356D7" w:rsidRPr="00AF0BEA" w:rsidRDefault="008356D7" w:rsidP="00031CAB">
      <w:pPr>
        <w:spacing w:afterLines="100" w:after="240"/>
        <w:ind w:left="902"/>
        <w:jc w:val="both"/>
        <w:rPr>
          <w:szCs w:val="22"/>
        </w:rPr>
      </w:pPr>
      <w:r w:rsidRPr="00794984">
        <w:rPr>
          <w:szCs w:val="22"/>
        </w:rPr>
        <w:t xml:space="preserve">El </w:t>
      </w:r>
      <w:r w:rsidR="00793E7D">
        <w:rPr>
          <w:szCs w:val="22"/>
        </w:rPr>
        <w:t>o</w:t>
      </w:r>
      <w:r w:rsidRPr="00794984">
        <w:rPr>
          <w:szCs w:val="22"/>
        </w:rPr>
        <w:t xml:space="preserve">perador del </w:t>
      </w:r>
      <w:r w:rsidR="00793E7D">
        <w:rPr>
          <w:szCs w:val="22"/>
        </w:rPr>
        <w:t>s</w:t>
      </w:r>
      <w:r w:rsidRPr="00794984">
        <w:rPr>
          <w:szCs w:val="22"/>
        </w:rPr>
        <w:t xml:space="preserve">istema expedirá las facturas correspondientes </w:t>
      </w:r>
      <w:r w:rsidR="0033126A" w:rsidRPr="00794984">
        <w:rPr>
          <w:szCs w:val="22"/>
        </w:rPr>
        <w:t xml:space="preserve">a la Liquidación Inicial Provisional Primera </w:t>
      </w:r>
      <w:r w:rsidRPr="00794984">
        <w:rPr>
          <w:szCs w:val="22"/>
        </w:rPr>
        <w:t>y comunicará l</w:t>
      </w:r>
      <w:r w:rsidRPr="005828CE">
        <w:rPr>
          <w:szCs w:val="22"/>
        </w:rPr>
        <w:t xml:space="preserve">as notas de abono o cargo de cada </w:t>
      </w:r>
      <w:r w:rsidR="00D723EC" w:rsidRPr="00AF0BEA">
        <w:rPr>
          <w:szCs w:val="22"/>
        </w:rPr>
        <w:t>BRP</w:t>
      </w:r>
      <w:r w:rsidRPr="00AF0BEA">
        <w:rPr>
          <w:szCs w:val="22"/>
        </w:rPr>
        <w:t>.</w:t>
      </w:r>
    </w:p>
    <w:p w14:paraId="47AF1CBB" w14:textId="77777777" w:rsidR="0033126A" w:rsidRPr="00794984" w:rsidRDefault="00EE4F1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Noveno</w:t>
      </w:r>
      <w:r w:rsidR="0033126A" w:rsidRPr="00794984">
        <w:rPr>
          <w:rFonts w:cs="Arial"/>
          <w:bCs/>
          <w:iCs/>
          <w:szCs w:val="22"/>
        </w:rPr>
        <w:t xml:space="preserve"> día hábil posterior al día 15</w:t>
      </w:r>
      <w:r w:rsidR="006B0CB8" w:rsidRPr="00794984">
        <w:rPr>
          <w:rFonts w:cs="Arial"/>
          <w:bCs/>
          <w:iCs/>
          <w:szCs w:val="22"/>
        </w:rPr>
        <w:t xml:space="preserve"> del mes M</w:t>
      </w:r>
    </w:p>
    <w:p w14:paraId="23EE1B49" w14:textId="77777777" w:rsidR="0033126A" w:rsidRPr="000268C3" w:rsidRDefault="0033126A" w:rsidP="00031CAB">
      <w:pPr>
        <w:spacing w:afterLines="100" w:after="240"/>
        <w:ind w:left="902"/>
        <w:jc w:val="both"/>
        <w:rPr>
          <w:szCs w:val="22"/>
        </w:rPr>
      </w:pPr>
      <w:r w:rsidRPr="00794984">
        <w:rPr>
          <w:szCs w:val="22"/>
        </w:rPr>
        <w:t xml:space="preserve">Se realizarán los pagos de los </w:t>
      </w:r>
      <w:r w:rsidR="00314BF4" w:rsidRPr="00794984">
        <w:rPr>
          <w:szCs w:val="22"/>
        </w:rPr>
        <w:t>BRP</w:t>
      </w:r>
      <w:r w:rsidRPr="00794984">
        <w:rPr>
          <w:szCs w:val="22"/>
        </w:rPr>
        <w:t xml:space="preserve"> deudores al</w:t>
      </w:r>
      <w:r w:rsidR="00A0064D">
        <w:rPr>
          <w:szCs w:val="22"/>
        </w:rPr>
        <w:t xml:space="preserve"> </w:t>
      </w:r>
      <w:r w:rsidR="00793E7D">
        <w:rPr>
          <w:szCs w:val="22"/>
        </w:rPr>
        <w:t>o</w:t>
      </w:r>
      <w:r w:rsidRPr="00794984">
        <w:rPr>
          <w:szCs w:val="22"/>
        </w:rPr>
        <w:t xml:space="preserve">perador del </w:t>
      </w:r>
      <w:r w:rsidR="00793E7D">
        <w:rPr>
          <w:szCs w:val="22"/>
        </w:rPr>
        <w:t>s</w:t>
      </w:r>
      <w:r w:rsidRPr="00794984">
        <w:rPr>
          <w:szCs w:val="22"/>
        </w:rPr>
        <w:t xml:space="preserve">istema y los pagos del </w:t>
      </w:r>
      <w:r w:rsidR="00793E7D">
        <w:rPr>
          <w:szCs w:val="22"/>
        </w:rPr>
        <w:t>o</w:t>
      </w:r>
      <w:r w:rsidRPr="00794984">
        <w:rPr>
          <w:szCs w:val="22"/>
        </w:rPr>
        <w:t xml:space="preserve">perador del </w:t>
      </w:r>
      <w:r w:rsidR="00793E7D">
        <w:rPr>
          <w:szCs w:val="22"/>
        </w:rPr>
        <w:t>s</w:t>
      </w:r>
      <w:r w:rsidRPr="00794984">
        <w:rPr>
          <w:szCs w:val="22"/>
        </w:rPr>
        <w:t xml:space="preserve">istema a los </w:t>
      </w:r>
      <w:r w:rsidR="00314BF4" w:rsidRPr="005828CE">
        <w:rPr>
          <w:szCs w:val="22"/>
        </w:rPr>
        <w:t xml:space="preserve">BRP </w:t>
      </w:r>
      <w:r w:rsidRPr="00AF0BEA">
        <w:rPr>
          <w:szCs w:val="22"/>
        </w:rPr>
        <w:t xml:space="preserve">acreedores según el procedimiento descrito en el </w:t>
      </w:r>
      <w:r w:rsidR="00BE5583" w:rsidRPr="0058091F">
        <w:rPr>
          <w:szCs w:val="22"/>
        </w:rPr>
        <w:t>PO</w:t>
      </w:r>
      <w:r w:rsidRPr="001D29F7">
        <w:rPr>
          <w:szCs w:val="22"/>
        </w:rPr>
        <w:t xml:space="preserve"> 14.</w:t>
      </w:r>
      <w:r w:rsidR="00842C35" w:rsidRPr="001D29F7">
        <w:rPr>
          <w:szCs w:val="22"/>
        </w:rPr>
        <w:t>7</w:t>
      </w:r>
      <w:r w:rsidRPr="000268C3">
        <w:rPr>
          <w:szCs w:val="22"/>
        </w:rPr>
        <w:t>.</w:t>
      </w:r>
    </w:p>
    <w:p w14:paraId="009981D6" w14:textId="77777777" w:rsidR="008356D7" w:rsidRPr="00794984" w:rsidRDefault="008356D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Tercer día hábil posterior al último día del mes</w:t>
      </w:r>
      <w:r w:rsidR="006B0CB8" w:rsidRPr="00794984">
        <w:rPr>
          <w:rFonts w:cs="Arial"/>
          <w:bCs/>
          <w:iCs/>
          <w:szCs w:val="22"/>
        </w:rPr>
        <w:t xml:space="preserve"> M</w:t>
      </w:r>
    </w:p>
    <w:p w14:paraId="1C1698B4" w14:textId="77777777" w:rsidR="008356D7" w:rsidRPr="00D72551" w:rsidRDefault="00B36045" w:rsidP="00031CAB">
      <w:pPr>
        <w:spacing w:afterLines="100" w:after="240"/>
        <w:ind w:left="902"/>
        <w:jc w:val="both"/>
        <w:rPr>
          <w:szCs w:val="22"/>
        </w:rPr>
      </w:pPr>
      <w:r w:rsidRPr="00D72551">
        <w:rPr>
          <w:szCs w:val="22"/>
        </w:rPr>
        <w:t>Antes de las 15:00, s</w:t>
      </w:r>
      <w:r w:rsidR="008356D7" w:rsidRPr="00D72551">
        <w:rPr>
          <w:szCs w:val="22"/>
        </w:rPr>
        <w:t xml:space="preserve">e realizará la última publicación </w:t>
      </w:r>
      <w:r w:rsidR="008D0889" w:rsidRPr="00D72551">
        <w:rPr>
          <w:szCs w:val="22"/>
        </w:rPr>
        <w:t xml:space="preserve">de avance </w:t>
      </w:r>
      <w:r w:rsidR="008356D7" w:rsidRPr="00D72551">
        <w:rPr>
          <w:szCs w:val="22"/>
        </w:rPr>
        <w:t>del Registro de Anotaciones en Cuenta correspondiente a los días de</w:t>
      </w:r>
      <w:r w:rsidR="0033126A" w:rsidRPr="00D72551">
        <w:rPr>
          <w:szCs w:val="22"/>
        </w:rPr>
        <w:t>l mes</w:t>
      </w:r>
      <w:r w:rsidR="008356D7" w:rsidRPr="00D72551">
        <w:rPr>
          <w:szCs w:val="22"/>
        </w:rPr>
        <w:t xml:space="preserve"> con los derechos de cobro y las obligaciones de pago calculados con la información disponible hasta las 10:00. </w:t>
      </w:r>
    </w:p>
    <w:p w14:paraId="29ED0071" w14:textId="77777777" w:rsidR="00B14307" w:rsidRPr="00794984" w:rsidRDefault="00B14307" w:rsidP="00B14307">
      <w:pPr>
        <w:numPr>
          <w:ilvl w:val="1"/>
          <w:numId w:val="7"/>
        </w:numPr>
        <w:tabs>
          <w:tab w:val="clear" w:pos="1979"/>
          <w:tab w:val="num" w:pos="900"/>
          <w:tab w:val="num" w:pos="927"/>
        </w:tabs>
        <w:spacing w:afterLines="100" w:after="240"/>
        <w:ind w:left="902"/>
        <w:jc w:val="both"/>
        <w:rPr>
          <w:rFonts w:cs="Arial"/>
          <w:bCs/>
          <w:iCs/>
          <w:szCs w:val="22"/>
        </w:rPr>
      </w:pPr>
      <w:r w:rsidRPr="00794984">
        <w:rPr>
          <w:rFonts w:cs="Arial"/>
          <w:bCs/>
          <w:iCs/>
          <w:szCs w:val="22"/>
        </w:rPr>
        <w:t>Séptimo día hábil del mes M+1</w:t>
      </w:r>
    </w:p>
    <w:p w14:paraId="0436C63C" w14:textId="77777777" w:rsidR="000D5A2A" w:rsidRPr="00D72551" w:rsidRDefault="000D5A2A" w:rsidP="00031CAB">
      <w:pPr>
        <w:spacing w:afterLines="100" w:after="240"/>
        <w:ind w:left="902"/>
        <w:jc w:val="both"/>
        <w:rPr>
          <w:szCs w:val="22"/>
        </w:rPr>
      </w:pPr>
      <w:r w:rsidRPr="00D72551">
        <w:rPr>
          <w:szCs w:val="22"/>
        </w:rPr>
        <w:lastRenderedPageBreak/>
        <w:t>En caso de disponer de nueva información respecto a la utilizada para la publicación del tercer día hábil, se calcularán los derechos de cobro y las obligaciones de pago con la nueva información disponible hasta las 10:00</w:t>
      </w:r>
      <w:r w:rsidR="006A74E0" w:rsidRPr="00D72551">
        <w:rPr>
          <w:szCs w:val="22"/>
        </w:rPr>
        <w:t xml:space="preserve">. </w:t>
      </w:r>
    </w:p>
    <w:p w14:paraId="445F9917" w14:textId="77777777" w:rsidR="000D5A2A" w:rsidRPr="00D72551" w:rsidRDefault="000D5A2A" w:rsidP="00031CAB">
      <w:pPr>
        <w:spacing w:afterLines="100" w:after="240"/>
        <w:ind w:left="902"/>
        <w:jc w:val="both"/>
        <w:rPr>
          <w:szCs w:val="22"/>
        </w:rPr>
      </w:pPr>
      <w:r w:rsidRPr="00E36E71">
        <w:rPr>
          <w:szCs w:val="22"/>
        </w:rPr>
        <w:t xml:space="preserve">Independientemente de que el cálculo de medida en punto frontera del Concentrador Principal se efectúe el quinto día hábil del mes siguiente con todas las prelaciones existentes, dichos valores de energía no se utilizarán para realizar la Liquidación Inicial Provisional si no proceden de equipos registradores que cumplan </w:t>
      </w:r>
      <w:r w:rsidR="00754A5C">
        <w:rPr>
          <w:szCs w:val="22"/>
        </w:rPr>
        <w:t>con el procedimiento del operación 10.5</w:t>
      </w:r>
      <w:r w:rsidRPr="00E36E71">
        <w:rPr>
          <w:szCs w:val="22"/>
        </w:rPr>
        <w:t>.</w:t>
      </w:r>
    </w:p>
    <w:p w14:paraId="2280ECC6" w14:textId="77777777" w:rsidR="008D0889" w:rsidRPr="00D72551" w:rsidRDefault="008D0889" w:rsidP="00031CAB">
      <w:pPr>
        <w:spacing w:afterLines="100" w:after="240"/>
        <w:ind w:left="902"/>
        <w:jc w:val="both"/>
        <w:rPr>
          <w:szCs w:val="22"/>
        </w:rPr>
      </w:pPr>
      <w:r w:rsidRPr="00D72551">
        <w:rPr>
          <w:szCs w:val="22"/>
        </w:rPr>
        <w:t>Antes de las 15:00, se realizará la publicación de cierre del Registro de Anotaciones en Cuenta correspondiente a todos los días del mes con los derechos de cobro y las obligaciones de pago calculados con la información disponible hasta las 10:00.</w:t>
      </w:r>
    </w:p>
    <w:p w14:paraId="470828D1" w14:textId="77777777" w:rsidR="00D370E0" w:rsidRPr="00D72551" w:rsidRDefault="000D5A2A" w:rsidP="00031CAB">
      <w:pPr>
        <w:spacing w:afterLines="100" w:after="240"/>
        <w:ind w:left="902"/>
        <w:jc w:val="both"/>
        <w:rPr>
          <w:szCs w:val="22"/>
        </w:rPr>
      </w:pPr>
      <w:r w:rsidRPr="00D72551">
        <w:rPr>
          <w:szCs w:val="22"/>
        </w:rPr>
        <w:t>Si existen reclamaciones a las cuantías anotadas u omitidas que hayan sido estimadas</w:t>
      </w:r>
      <w:r w:rsidR="002A639E" w:rsidRPr="00D72551">
        <w:rPr>
          <w:szCs w:val="22"/>
        </w:rPr>
        <w:t xml:space="preserve"> y su cálculo sea factible </w:t>
      </w:r>
      <w:r w:rsidRPr="00D72551">
        <w:rPr>
          <w:szCs w:val="22"/>
        </w:rPr>
        <w:t>antes de las 10:0</w:t>
      </w:r>
      <w:r w:rsidR="002A639E" w:rsidRPr="00D72551">
        <w:rPr>
          <w:szCs w:val="22"/>
        </w:rPr>
        <w:t>0</w:t>
      </w:r>
      <w:r w:rsidRPr="00D72551">
        <w:rPr>
          <w:szCs w:val="22"/>
        </w:rPr>
        <w:t>, se calcularán los derechos de cobro y las obligaciones de pago afectados.</w:t>
      </w:r>
      <w:r w:rsidR="00D370E0" w:rsidRPr="00D72551">
        <w:rPr>
          <w:szCs w:val="22"/>
        </w:rPr>
        <w:t xml:space="preserve"> Las reclamaciones pendientes, en su caso, y las estimadas cuyo cálculo no sea factible antes de las 10:00 serán tenidas en cuenta en la siguiente liquidación.</w:t>
      </w:r>
    </w:p>
    <w:p w14:paraId="1F12BF4E" w14:textId="77777777" w:rsidR="000D5A2A" w:rsidRPr="00D72551" w:rsidRDefault="000D5A2A" w:rsidP="00031CAB">
      <w:pPr>
        <w:spacing w:afterLines="100" w:after="240"/>
        <w:ind w:left="902"/>
        <w:jc w:val="both"/>
        <w:rPr>
          <w:szCs w:val="22"/>
        </w:rPr>
      </w:pPr>
      <w:r w:rsidRPr="00D72551">
        <w:rPr>
          <w:szCs w:val="22"/>
        </w:rPr>
        <w:t xml:space="preserve">En el caso de que los cálculos recojan nuevas informaciones sobre programas o precios del mes, el </w:t>
      </w:r>
      <w:r w:rsidR="00793E7D">
        <w:rPr>
          <w:szCs w:val="22"/>
        </w:rPr>
        <w:t>o</w:t>
      </w:r>
      <w:r w:rsidRPr="00D72551">
        <w:rPr>
          <w:szCs w:val="22"/>
        </w:rPr>
        <w:t xml:space="preserve">perador del </w:t>
      </w:r>
      <w:r w:rsidR="00793E7D">
        <w:rPr>
          <w:szCs w:val="22"/>
        </w:rPr>
        <w:t>s</w:t>
      </w:r>
      <w:r w:rsidRPr="00D72551">
        <w:rPr>
          <w:szCs w:val="22"/>
        </w:rPr>
        <w:t>istema lo comunicará a los</w:t>
      </w:r>
      <w:r w:rsidR="000D2DFA">
        <w:rPr>
          <w:szCs w:val="22"/>
        </w:rPr>
        <w:t xml:space="preserve"> </w:t>
      </w:r>
      <w:r w:rsidR="00314BF4">
        <w:rPr>
          <w:szCs w:val="22"/>
        </w:rPr>
        <w:t>BRP</w:t>
      </w:r>
      <w:r w:rsidRPr="00D72551">
        <w:rPr>
          <w:szCs w:val="22"/>
        </w:rPr>
        <w:t>.</w:t>
      </w:r>
    </w:p>
    <w:p w14:paraId="2D41E3F6" w14:textId="77777777" w:rsidR="000D5A2A" w:rsidRPr="00D72551" w:rsidRDefault="000D5A2A" w:rsidP="00031CAB">
      <w:pPr>
        <w:spacing w:afterLines="100" w:after="240"/>
        <w:ind w:left="902"/>
        <w:jc w:val="both"/>
        <w:rPr>
          <w:szCs w:val="22"/>
        </w:rPr>
      </w:pPr>
      <w:r w:rsidRPr="00D72551">
        <w:rPr>
          <w:szCs w:val="22"/>
        </w:rPr>
        <w:t xml:space="preserve">Se realizará la publicación </w:t>
      </w:r>
      <w:r w:rsidR="008D0889" w:rsidRPr="00D72551">
        <w:rPr>
          <w:szCs w:val="22"/>
        </w:rPr>
        <w:t xml:space="preserve">de cierre </w:t>
      </w:r>
      <w:r w:rsidRPr="00D72551">
        <w:rPr>
          <w:szCs w:val="22"/>
        </w:rPr>
        <w:t>del Registro de Anotaciones en Cuenta correspondiente a todos los días del mes</w:t>
      </w:r>
      <w:r w:rsidR="006B0CB8" w:rsidRPr="00D72551">
        <w:rPr>
          <w:szCs w:val="22"/>
        </w:rPr>
        <w:t xml:space="preserve"> M</w:t>
      </w:r>
      <w:r w:rsidR="00EE4F17" w:rsidRPr="00D72551">
        <w:rPr>
          <w:szCs w:val="22"/>
        </w:rPr>
        <w:t xml:space="preserve"> </w:t>
      </w:r>
      <w:r w:rsidR="008D0889" w:rsidRPr="00D72551">
        <w:rPr>
          <w:szCs w:val="22"/>
        </w:rPr>
        <w:t>para</w:t>
      </w:r>
      <w:r w:rsidR="00EE4F17" w:rsidRPr="00D72551">
        <w:rPr>
          <w:szCs w:val="22"/>
        </w:rPr>
        <w:t xml:space="preserve"> la facturación del mes M</w:t>
      </w:r>
      <w:r w:rsidRPr="00D72551">
        <w:rPr>
          <w:szCs w:val="22"/>
        </w:rPr>
        <w:t>.</w:t>
      </w:r>
    </w:p>
    <w:p w14:paraId="53D318ED" w14:textId="77777777" w:rsidR="00EE4F17" w:rsidRPr="00D72551" w:rsidRDefault="000D5A2A" w:rsidP="00031CAB">
      <w:pPr>
        <w:spacing w:afterLines="100" w:after="240"/>
        <w:ind w:left="902"/>
        <w:jc w:val="both"/>
        <w:rPr>
          <w:szCs w:val="22"/>
        </w:rPr>
      </w:pPr>
      <w:r w:rsidRPr="00D72551">
        <w:rPr>
          <w:szCs w:val="22"/>
        </w:rPr>
        <w:t xml:space="preserve">Se cerrará el Registro de Anotaciones en Cuenta correspondiente a los días del mes </w:t>
      </w:r>
      <w:r w:rsidR="00A1765B" w:rsidRPr="00D72551">
        <w:rPr>
          <w:szCs w:val="22"/>
        </w:rPr>
        <w:t xml:space="preserve">con el fin de </w:t>
      </w:r>
      <w:r w:rsidRPr="00D72551">
        <w:rPr>
          <w:szCs w:val="22"/>
        </w:rPr>
        <w:t xml:space="preserve">proceder a la </w:t>
      </w:r>
      <w:r w:rsidR="00CC31EF" w:rsidRPr="00D72551">
        <w:rPr>
          <w:szCs w:val="22"/>
        </w:rPr>
        <w:t xml:space="preserve">primera </w:t>
      </w:r>
      <w:r w:rsidRPr="00D72551">
        <w:rPr>
          <w:szCs w:val="22"/>
        </w:rPr>
        <w:t>expedición de facturas del mes</w:t>
      </w:r>
      <w:r w:rsidR="00CC31EF" w:rsidRPr="00D72551">
        <w:rPr>
          <w:szCs w:val="22"/>
        </w:rPr>
        <w:t xml:space="preserve"> completo</w:t>
      </w:r>
      <w:r w:rsidRPr="00D72551">
        <w:rPr>
          <w:szCs w:val="22"/>
        </w:rPr>
        <w:t xml:space="preserve">. </w:t>
      </w:r>
      <w:r w:rsidRPr="00D72551">
        <w:rPr>
          <w:szCs w:val="22"/>
        </w:rPr>
        <w:tab/>
      </w:r>
    </w:p>
    <w:p w14:paraId="64701DA7" w14:textId="77777777" w:rsidR="00EE4F17" w:rsidRPr="00794984" w:rsidRDefault="00B1430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 xml:space="preserve">Octavo </w:t>
      </w:r>
      <w:r w:rsidR="005B7D96" w:rsidRPr="00794984">
        <w:rPr>
          <w:rFonts w:cs="Arial"/>
          <w:bCs/>
          <w:iCs/>
          <w:szCs w:val="22"/>
        </w:rPr>
        <w:t>día hábil del mes M+1</w:t>
      </w:r>
    </w:p>
    <w:p w14:paraId="3C2E7C8A" w14:textId="77777777" w:rsidR="000D5A2A" w:rsidRPr="00E511AC" w:rsidRDefault="000D5A2A" w:rsidP="00031CAB">
      <w:pPr>
        <w:spacing w:afterLines="100" w:after="240"/>
        <w:ind w:left="902"/>
        <w:jc w:val="both"/>
        <w:rPr>
          <w:szCs w:val="22"/>
        </w:rPr>
      </w:pPr>
      <w:r w:rsidRPr="00794984">
        <w:rPr>
          <w:szCs w:val="22"/>
        </w:rPr>
        <w:t xml:space="preserve">El </w:t>
      </w:r>
      <w:r w:rsidR="00793E7D">
        <w:rPr>
          <w:szCs w:val="22"/>
        </w:rPr>
        <w:t>o</w:t>
      </w:r>
      <w:r w:rsidR="0077156A" w:rsidRPr="00794984">
        <w:rPr>
          <w:szCs w:val="22"/>
        </w:rPr>
        <w:t xml:space="preserve">perador del </w:t>
      </w:r>
      <w:r w:rsidR="00793E7D">
        <w:rPr>
          <w:szCs w:val="22"/>
        </w:rPr>
        <w:t>s</w:t>
      </w:r>
      <w:r w:rsidR="0077156A" w:rsidRPr="00794984">
        <w:rPr>
          <w:szCs w:val="22"/>
        </w:rPr>
        <w:t xml:space="preserve">istema </w:t>
      </w:r>
      <w:r w:rsidRPr="00794984">
        <w:rPr>
          <w:szCs w:val="22"/>
        </w:rPr>
        <w:t xml:space="preserve">expedirá </w:t>
      </w:r>
      <w:r w:rsidR="006B0CB8" w:rsidRPr="00794984">
        <w:rPr>
          <w:szCs w:val="22"/>
        </w:rPr>
        <w:t>las facturas rectificativas por diferencias respecto a l</w:t>
      </w:r>
      <w:r w:rsidR="006B0CB8" w:rsidRPr="005828CE">
        <w:rPr>
          <w:szCs w:val="22"/>
        </w:rPr>
        <w:t>a expedición de facturas correspo</w:t>
      </w:r>
      <w:r w:rsidR="006B0CB8" w:rsidRPr="00AF0BEA">
        <w:rPr>
          <w:szCs w:val="22"/>
        </w:rPr>
        <w:t>ndiente a</w:t>
      </w:r>
      <w:r w:rsidRPr="00AF0BEA">
        <w:rPr>
          <w:szCs w:val="22"/>
        </w:rPr>
        <w:t xml:space="preserve"> </w:t>
      </w:r>
      <w:r w:rsidR="00DB07EA" w:rsidRPr="00AF0BEA">
        <w:rPr>
          <w:szCs w:val="22"/>
        </w:rPr>
        <w:t>la Li</w:t>
      </w:r>
      <w:r w:rsidR="00DB07EA" w:rsidRPr="0058091F">
        <w:rPr>
          <w:szCs w:val="22"/>
        </w:rPr>
        <w:t>quida</w:t>
      </w:r>
      <w:r w:rsidR="00DB07EA" w:rsidRPr="001D29F7">
        <w:rPr>
          <w:szCs w:val="22"/>
        </w:rPr>
        <w:t>ción In</w:t>
      </w:r>
      <w:r w:rsidR="00DB07EA" w:rsidRPr="000268C3">
        <w:rPr>
          <w:szCs w:val="22"/>
        </w:rPr>
        <w:t xml:space="preserve">icial Provisional </w:t>
      </w:r>
      <w:r w:rsidR="006B0CB8" w:rsidRPr="000268C3">
        <w:rPr>
          <w:szCs w:val="22"/>
        </w:rPr>
        <w:t>Primera</w:t>
      </w:r>
      <w:r w:rsidR="00DB07EA" w:rsidRPr="000268C3">
        <w:rPr>
          <w:szCs w:val="22"/>
        </w:rPr>
        <w:t xml:space="preserve"> </w:t>
      </w:r>
      <w:r w:rsidRPr="000268C3">
        <w:rPr>
          <w:szCs w:val="22"/>
        </w:rPr>
        <w:t xml:space="preserve">y comunicará las notas de abono o cargo </w:t>
      </w:r>
      <w:r w:rsidR="006B0CB8" w:rsidRPr="000268C3">
        <w:rPr>
          <w:szCs w:val="22"/>
        </w:rPr>
        <w:t>a</w:t>
      </w:r>
      <w:r w:rsidRPr="000268C3">
        <w:rPr>
          <w:szCs w:val="22"/>
        </w:rPr>
        <w:t xml:space="preserve"> cada</w:t>
      </w:r>
      <w:r w:rsidR="000D2DFA" w:rsidRPr="000268C3">
        <w:rPr>
          <w:szCs w:val="22"/>
        </w:rPr>
        <w:t xml:space="preserve"> </w:t>
      </w:r>
      <w:r w:rsidR="00314BF4" w:rsidRPr="00A05F62">
        <w:rPr>
          <w:szCs w:val="22"/>
        </w:rPr>
        <w:t>BRP</w:t>
      </w:r>
      <w:r w:rsidRPr="00E511AC">
        <w:rPr>
          <w:szCs w:val="22"/>
        </w:rPr>
        <w:t>.</w:t>
      </w:r>
    </w:p>
    <w:p w14:paraId="5E6C910C" w14:textId="77777777" w:rsidR="000D5A2A" w:rsidRPr="00794984" w:rsidRDefault="00B14307" w:rsidP="00031CAB">
      <w:pPr>
        <w:numPr>
          <w:ilvl w:val="1"/>
          <w:numId w:val="7"/>
        </w:numPr>
        <w:tabs>
          <w:tab w:val="clear" w:pos="1979"/>
          <w:tab w:val="num" w:pos="900"/>
        </w:tabs>
        <w:spacing w:afterLines="100" w:after="240"/>
        <w:ind w:left="902"/>
        <w:jc w:val="both"/>
        <w:rPr>
          <w:rFonts w:cs="Arial"/>
          <w:bCs/>
          <w:iCs/>
          <w:szCs w:val="22"/>
        </w:rPr>
      </w:pPr>
      <w:r w:rsidRPr="00794984">
        <w:rPr>
          <w:rFonts w:cs="Arial"/>
          <w:bCs/>
          <w:iCs/>
          <w:szCs w:val="22"/>
        </w:rPr>
        <w:t xml:space="preserve">Undécimo </w:t>
      </w:r>
      <w:r w:rsidR="005B7D96" w:rsidRPr="00794984">
        <w:rPr>
          <w:rFonts w:cs="Arial"/>
          <w:bCs/>
          <w:iCs/>
          <w:szCs w:val="22"/>
        </w:rPr>
        <w:t>día hábil del mes M+1</w:t>
      </w:r>
    </w:p>
    <w:p w14:paraId="06056E2D" w14:textId="77777777" w:rsidR="000D5A2A" w:rsidRPr="000268C3" w:rsidRDefault="000D5A2A" w:rsidP="00031CAB">
      <w:pPr>
        <w:spacing w:afterLines="100" w:after="240"/>
        <w:ind w:left="902"/>
        <w:jc w:val="both"/>
        <w:rPr>
          <w:szCs w:val="22"/>
        </w:rPr>
      </w:pPr>
      <w:r w:rsidRPr="00794984">
        <w:rPr>
          <w:szCs w:val="22"/>
        </w:rPr>
        <w:t xml:space="preserve">Se realizarán los pagos de los </w:t>
      </w:r>
      <w:r w:rsidR="00314BF4" w:rsidRPr="00794984">
        <w:rPr>
          <w:szCs w:val="22"/>
        </w:rPr>
        <w:t>BRP</w:t>
      </w:r>
      <w:r w:rsidRPr="00794984">
        <w:rPr>
          <w:szCs w:val="22"/>
        </w:rPr>
        <w:t xml:space="preserve"> deudores al </w:t>
      </w:r>
      <w:r w:rsidR="00793E7D">
        <w:rPr>
          <w:szCs w:val="22"/>
        </w:rPr>
        <w:t>o</w:t>
      </w:r>
      <w:r w:rsidR="0077156A" w:rsidRPr="00794984">
        <w:rPr>
          <w:szCs w:val="22"/>
        </w:rPr>
        <w:t xml:space="preserve">perador del </w:t>
      </w:r>
      <w:r w:rsidR="00793E7D">
        <w:rPr>
          <w:szCs w:val="22"/>
        </w:rPr>
        <w:t>s</w:t>
      </w:r>
      <w:r w:rsidR="0077156A" w:rsidRPr="00794984">
        <w:rPr>
          <w:szCs w:val="22"/>
        </w:rPr>
        <w:t xml:space="preserve">istema </w:t>
      </w:r>
      <w:r w:rsidRPr="005828CE">
        <w:rPr>
          <w:szCs w:val="22"/>
        </w:rPr>
        <w:t>y los pagos del</w:t>
      </w:r>
      <w:r w:rsidRPr="00AF0BEA">
        <w:rPr>
          <w:szCs w:val="22"/>
        </w:rPr>
        <w:t xml:space="preserve"> </w:t>
      </w:r>
      <w:r w:rsidR="00793E7D">
        <w:rPr>
          <w:szCs w:val="22"/>
        </w:rPr>
        <w:t>o</w:t>
      </w:r>
      <w:r w:rsidR="0077156A" w:rsidRPr="00AF0BEA">
        <w:rPr>
          <w:szCs w:val="22"/>
        </w:rPr>
        <w:t xml:space="preserve">perador del </w:t>
      </w:r>
      <w:r w:rsidR="00793E7D">
        <w:rPr>
          <w:szCs w:val="22"/>
        </w:rPr>
        <w:t>s</w:t>
      </w:r>
      <w:r w:rsidR="0077156A" w:rsidRPr="00AF0BEA">
        <w:rPr>
          <w:szCs w:val="22"/>
        </w:rPr>
        <w:t>istem</w:t>
      </w:r>
      <w:r w:rsidR="0077156A" w:rsidRPr="0058091F">
        <w:rPr>
          <w:szCs w:val="22"/>
        </w:rPr>
        <w:t xml:space="preserve">a </w:t>
      </w:r>
      <w:r w:rsidRPr="001D29F7">
        <w:rPr>
          <w:szCs w:val="22"/>
        </w:rPr>
        <w:t xml:space="preserve">a los </w:t>
      </w:r>
      <w:r w:rsidR="00314BF4" w:rsidRPr="000268C3">
        <w:rPr>
          <w:szCs w:val="22"/>
        </w:rPr>
        <w:t>BRP</w:t>
      </w:r>
      <w:r w:rsidRPr="000268C3">
        <w:rPr>
          <w:szCs w:val="22"/>
        </w:rPr>
        <w:t xml:space="preserve"> acreedores según el procedimiento descrito en el </w:t>
      </w:r>
      <w:r w:rsidR="00BE5583" w:rsidRPr="000268C3">
        <w:rPr>
          <w:szCs w:val="22"/>
        </w:rPr>
        <w:t>PO</w:t>
      </w:r>
      <w:r w:rsidRPr="000268C3">
        <w:rPr>
          <w:szCs w:val="22"/>
        </w:rPr>
        <w:t xml:space="preserve"> 14.</w:t>
      </w:r>
      <w:r w:rsidR="00842C35" w:rsidRPr="000268C3">
        <w:rPr>
          <w:szCs w:val="22"/>
        </w:rPr>
        <w:t>7</w:t>
      </w:r>
      <w:r w:rsidRPr="000268C3">
        <w:rPr>
          <w:szCs w:val="22"/>
        </w:rPr>
        <w:t>.</w:t>
      </w:r>
    </w:p>
    <w:p w14:paraId="19606EA5"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33" w:name="_Toc136057152"/>
      <w:r w:rsidRPr="00794984">
        <w:rPr>
          <w:rFonts w:cs="Arial"/>
          <w:b w:val="0"/>
          <w:i w:val="0"/>
          <w:sz w:val="22"/>
          <w:szCs w:val="22"/>
        </w:rPr>
        <w:t>6</w:t>
      </w:r>
      <w:r w:rsidR="00D72551" w:rsidRPr="00794984">
        <w:rPr>
          <w:rFonts w:cs="Arial"/>
          <w:b w:val="0"/>
          <w:i w:val="0"/>
          <w:sz w:val="22"/>
          <w:szCs w:val="22"/>
        </w:rPr>
        <w:t>.2</w:t>
      </w:r>
      <w:r w:rsidR="00D72551" w:rsidRPr="00794984">
        <w:rPr>
          <w:rFonts w:cs="Arial"/>
          <w:b w:val="0"/>
          <w:i w:val="0"/>
          <w:sz w:val="22"/>
          <w:szCs w:val="22"/>
        </w:rPr>
        <w:tab/>
      </w:r>
      <w:r w:rsidR="00C003FC" w:rsidRPr="00794984">
        <w:rPr>
          <w:rFonts w:cs="Arial"/>
          <w:b w:val="0"/>
          <w:i w:val="0"/>
          <w:sz w:val="22"/>
          <w:szCs w:val="22"/>
        </w:rPr>
        <w:t xml:space="preserve">Liquidación Intermedia </w:t>
      </w:r>
      <w:r w:rsidR="000D5A2A" w:rsidRPr="00794984">
        <w:rPr>
          <w:rFonts w:cs="Arial"/>
          <w:b w:val="0"/>
          <w:i w:val="0"/>
          <w:sz w:val="22"/>
          <w:szCs w:val="22"/>
        </w:rPr>
        <w:t>Provisional</w:t>
      </w:r>
      <w:bookmarkEnd w:id="33"/>
    </w:p>
    <w:p w14:paraId="23816F8F" w14:textId="77777777" w:rsidR="000D5A2A"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El Registro de Anotaciones en Cuenta para todos los días del mes M se volverá a abrir el mes M+3, </w:t>
      </w:r>
      <w:r w:rsidR="00A1765B" w:rsidRPr="00D72551">
        <w:rPr>
          <w:rFonts w:cs="Arial"/>
          <w:szCs w:val="22"/>
        </w:rPr>
        <w:t>con el fin de realizar</w:t>
      </w:r>
      <w:r w:rsidRPr="00D72551">
        <w:rPr>
          <w:rFonts w:cs="Arial"/>
          <w:szCs w:val="22"/>
        </w:rPr>
        <w:t xml:space="preserve"> la </w:t>
      </w:r>
      <w:r w:rsidR="00C003FC" w:rsidRPr="00D72551">
        <w:rPr>
          <w:rFonts w:cs="Arial"/>
          <w:szCs w:val="22"/>
        </w:rPr>
        <w:t xml:space="preserve">Liquidación Intermedia </w:t>
      </w:r>
      <w:r w:rsidRPr="00D72551">
        <w:rPr>
          <w:rFonts w:cs="Arial"/>
          <w:szCs w:val="22"/>
        </w:rPr>
        <w:t>Provisional.</w:t>
      </w:r>
    </w:p>
    <w:p w14:paraId="37A17C98" w14:textId="77777777" w:rsidR="00B14307" w:rsidRDefault="00B14307" w:rsidP="00B14307">
      <w:pPr>
        <w:tabs>
          <w:tab w:val="left" w:pos="540"/>
        </w:tabs>
        <w:spacing w:afterLines="100" w:after="240"/>
        <w:ind w:left="539"/>
        <w:jc w:val="both"/>
        <w:outlineLvl w:val="0"/>
        <w:rPr>
          <w:rFonts w:cs="Arial"/>
          <w:szCs w:val="22"/>
        </w:rPr>
      </w:pPr>
      <w:r w:rsidRPr="00CC58AB">
        <w:rPr>
          <w:rFonts w:cs="Arial"/>
          <w:szCs w:val="22"/>
        </w:rPr>
        <w:t xml:space="preserve">En el caso de que la medida mensual elevada a barras de central del conjunto de unidades de comercialización o de consumidor directo de un </w:t>
      </w:r>
      <w:r w:rsidR="00314BF4">
        <w:rPr>
          <w:rFonts w:cs="Arial"/>
          <w:szCs w:val="22"/>
        </w:rPr>
        <w:t>BRP</w:t>
      </w:r>
      <w:r w:rsidRPr="00CC58AB">
        <w:rPr>
          <w:rFonts w:cs="Arial"/>
          <w:szCs w:val="22"/>
        </w:rPr>
        <w:t xml:space="preserve"> sea inferior al 90% de su programa final mensual, se utilizará, a efectos de la liquidación, el programa horario de liquidación de sus unidades, como valor de medida horaria en barras de central. Al solo efecto de aplicar el criterio del 90%, la elevación a barras de central se realizará con la última previsión mensual de coeficientes de pérdidas del apartado 2.b) de la disposición adicional cuarta del Real Decreto 216/2014, de 28 de marzo, por el que se establece la metodología de cálculo de los precios voluntarios para el pequeño consumidor de energía eléctrica y su régimen jurídico de contratación. La diferencia horaria entre el programa y </w:t>
      </w:r>
      <w:r w:rsidRPr="00CC58AB">
        <w:rPr>
          <w:rFonts w:cs="Arial"/>
          <w:szCs w:val="22"/>
        </w:rPr>
        <w:lastRenderedPageBreak/>
        <w:t xml:space="preserve">la medida en punto frontera minorará las pérdidas de las redes a efectos del cálculo del coeficiente de ajuste horario K real definido en el </w:t>
      </w:r>
      <w:r w:rsidR="00793E7D">
        <w:rPr>
          <w:rFonts w:cs="Arial"/>
          <w:szCs w:val="22"/>
        </w:rPr>
        <w:t>Anexo III</w:t>
      </w:r>
      <w:r w:rsidR="00053F87">
        <w:rPr>
          <w:rFonts w:cs="Arial"/>
          <w:szCs w:val="22"/>
        </w:rPr>
        <w:t xml:space="preserve"> </w:t>
      </w:r>
      <w:r w:rsidRPr="00CC58AB">
        <w:rPr>
          <w:rFonts w:cs="Arial"/>
          <w:szCs w:val="22"/>
        </w:rPr>
        <w:t>del PO 14.4</w:t>
      </w:r>
      <w:r w:rsidR="00793E7D">
        <w:rPr>
          <w:rFonts w:cs="Arial"/>
          <w:szCs w:val="22"/>
        </w:rPr>
        <w:t>.</w:t>
      </w:r>
    </w:p>
    <w:p w14:paraId="49359D2C" w14:textId="77777777" w:rsidR="00B14307" w:rsidRPr="00D72551" w:rsidRDefault="00B14307" w:rsidP="00B14307">
      <w:pPr>
        <w:tabs>
          <w:tab w:val="left" w:pos="540"/>
        </w:tabs>
        <w:spacing w:afterLines="100" w:after="240"/>
        <w:ind w:left="539"/>
        <w:jc w:val="both"/>
        <w:outlineLvl w:val="0"/>
        <w:rPr>
          <w:rFonts w:cs="Arial"/>
          <w:szCs w:val="22"/>
        </w:rPr>
      </w:pPr>
      <w:r w:rsidRPr="00CC58AB">
        <w:rPr>
          <w:rFonts w:cs="Arial"/>
          <w:szCs w:val="22"/>
        </w:rPr>
        <w:t xml:space="preserve">La liquidación del resto de unidades de comercializadores y consumidores directos se realizará con la medida elevada a barras de central conforme a lo dispuesto en el </w:t>
      </w:r>
      <w:r w:rsidR="00793E7D">
        <w:rPr>
          <w:rFonts w:cs="Arial"/>
          <w:szCs w:val="22"/>
        </w:rPr>
        <w:t xml:space="preserve">Anexo III </w:t>
      </w:r>
      <w:r w:rsidRPr="00CC58AB">
        <w:rPr>
          <w:rFonts w:cs="Arial"/>
          <w:szCs w:val="22"/>
        </w:rPr>
        <w:t>mencionado y en la normativa reguladora de los sistemas eléctricos de los territorios no peninsulares.</w:t>
      </w:r>
    </w:p>
    <w:p w14:paraId="28DB858A"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 xml:space="preserve">istema publicará el calendario de las operaciones de la </w:t>
      </w:r>
      <w:r w:rsidR="00C003FC" w:rsidRPr="00D72551">
        <w:rPr>
          <w:rFonts w:cs="Arial"/>
          <w:szCs w:val="22"/>
        </w:rPr>
        <w:t xml:space="preserve">Liquidación Intermedia </w:t>
      </w:r>
      <w:r w:rsidRPr="00D72551">
        <w:rPr>
          <w:rFonts w:cs="Arial"/>
          <w:szCs w:val="22"/>
        </w:rPr>
        <w:t xml:space="preserve">Provisional respetando los plazos </w:t>
      </w:r>
      <w:r w:rsidR="00A1570B" w:rsidRPr="00D72551">
        <w:rPr>
          <w:rFonts w:cs="Arial"/>
          <w:szCs w:val="22"/>
        </w:rPr>
        <w:t xml:space="preserve">entre operaciones </w:t>
      </w:r>
      <w:r w:rsidRPr="00D72551">
        <w:rPr>
          <w:rFonts w:cs="Arial"/>
          <w:szCs w:val="22"/>
        </w:rPr>
        <w:t>establecidos para la Liquidación Inicial Provisional</w:t>
      </w:r>
      <w:r w:rsidR="00A1570B" w:rsidRPr="00D72551">
        <w:rPr>
          <w:rFonts w:cs="Arial"/>
          <w:szCs w:val="22"/>
        </w:rPr>
        <w:t xml:space="preserve"> Segunda</w:t>
      </w:r>
      <w:r w:rsidRPr="00D72551">
        <w:rPr>
          <w:rFonts w:cs="Arial"/>
          <w:szCs w:val="22"/>
        </w:rPr>
        <w:t xml:space="preserve">. 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proceder</w:t>
      </w:r>
      <w:r w:rsidR="0077156A" w:rsidRPr="00D72551">
        <w:rPr>
          <w:rFonts w:cs="Arial"/>
          <w:szCs w:val="22"/>
        </w:rPr>
        <w:t>á</w:t>
      </w:r>
      <w:r w:rsidRPr="00D72551">
        <w:rPr>
          <w:rFonts w:cs="Arial"/>
          <w:szCs w:val="22"/>
        </w:rPr>
        <w:t xml:space="preserve"> a la expedición de las facturas rectificativas por diferencias respecto a la expedición de facturas correspondiente a </w:t>
      </w:r>
      <w:r w:rsidR="006B0CB8" w:rsidRPr="00D72551">
        <w:rPr>
          <w:rFonts w:cs="Arial"/>
          <w:szCs w:val="22"/>
        </w:rPr>
        <w:t xml:space="preserve">las liquidaciones anteriores y comunicará las notas de abono o cargo a cada </w:t>
      </w:r>
      <w:r w:rsidR="00314BF4">
        <w:rPr>
          <w:rFonts w:cs="Arial"/>
          <w:szCs w:val="22"/>
        </w:rPr>
        <w:t>BRP</w:t>
      </w:r>
      <w:r w:rsidRPr="00D72551">
        <w:rPr>
          <w:rFonts w:cs="Arial"/>
          <w:szCs w:val="22"/>
        </w:rPr>
        <w:t>.</w:t>
      </w:r>
    </w:p>
    <w:p w14:paraId="089ECFD6"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34" w:name="_Toc136057153"/>
      <w:r w:rsidRPr="00794984">
        <w:rPr>
          <w:rFonts w:cs="Arial"/>
          <w:b w:val="0"/>
          <w:i w:val="0"/>
          <w:sz w:val="22"/>
          <w:szCs w:val="22"/>
        </w:rPr>
        <w:t>6</w:t>
      </w:r>
      <w:r w:rsidR="00D72551" w:rsidRPr="00794984">
        <w:rPr>
          <w:rFonts w:cs="Arial"/>
          <w:b w:val="0"/>
          <w:i w:val="0"/>
          <w:sz w:val="22"/>
          <w:szCs w:val="22"/>
        </w:rPr>
        <w:t>.3</w:t>
      </w:r>
      <w:r w:rsidR="00D72551">
        <w:rPr>
          <w:rFonts w:cs="Arial"/>
          <w:i w:val="0"/>
          <w:sz w:val="22"/>
          <w:szCs w:val="22"/>
        </w:rPr>
        <w:tab/>
      </w:r>
      <w:r w:rsidR="000D5A2A" w:rsidRPr="00794984">
        <w:rPr>
          <w:rFonts w:cs="Arial"/>
          <w:b w:val="0"/>
          <w:i w:val="0"/>
          <w:sz w:val="22"/>
          <w:szCs w:val="22"/>
        </w:rPr>
        <w:t>Liquidación Final Provisional</w:t>
      </w:r>
      <w:bookmarkEnd w:id="34"/>
    </w:p>
    <w:p w14:paraId="4F97E9E8" w14:textId="77777777" w:rsidR="000D5A2A" w:rsidRPr="00AF0BEA" w:rsidRDefault="000D5A2A" w:rsidP="00031CAB">
      <w:pPr>
        <w:tabs>
          <w:tab w:val="left" w:pos="540"/>
        </w:tabs>
        <w:spacing w:afterLines="100" w:after="240"/>
        <w:ind w:left="539"/>
        <w:jc w:val="both"/>
        <w:outlineLvl w:val="0"/>
        <w:rPr>
          <w:rFonts w:cs="Arial"/>
          <w:szCs w:val="22"/>
        </w:rPr>
      </w:pPr>
      <w:r w:rsidRPr="00794984">
        <w:rPr>
          <w:rFonts w:cs="Arial"/>
          <w:szCs w:val="22"/>
        </w:rPr>
        <w:t xml:space="preserve">El Registro de Anotaciones en Cuenta para todos los días del mes M se volverá a abrir el mes siguiente </w:t>
      </w:r>
      <w:r w:rsidRPr="005828CE">
        <w:rPr>
          <w:rFonts w:cs="Arial"/>
          <w:szCs w:val="22"/>
        </w:rPr>
        <w:t xml:space="preserve">a la publicación </w:t>
      </w:r>
      <w:r w:rsidRPr="00AF0BEA">
        <w:rPr>
          <w:rFonts w:cs="Arial"/>
          <w:szCs w:val="22"/>
        </w:rPr>
        <w:t>por el concentrador principal del cierre provisional de medidas del mes M.</w:t>
      </w:r>
    </w:p>
    <w:p w14:paraId="11F546B8" w14:textId="77777777" w:rsidR="000D5A2A" w:rsidRPr="00794984" w:rsidRDefault="000D5A2A" w:rsidP="00031CAB">
      <w:pPr>
        <w:tabs>
          <w:tab w:val="left" w:pos="540"/>
        </w:tabs>
        <w:spacing w:afterLines="100" w:after="240"/>
        <w:ind w:left="539"/>
        <w:jc w:val="both"/>
        <w:outlineLvl w:val="0"/>
        <w:rPr>
          <w:rFonts w:cs="Arial"/>
          <w:szCs w:val="22"/>
        </w:rPr>
      </w:pPr>
      <w:r w:rsidRPr="0058091F">
        <w:rPr>
          <w:rFonts w:cs="Arial"/>
          <w:szCs w:val="22"/>
        </w:rPr>
        <w:t xml:space="preserve">El </w:t>
      </w:r>
      <w:r w:rsidR="00793E7D">
        <w:rPr>
          <w:rFonts w:cs="Arial"/>
          <w:szCs w:val="22"/>
        </w:rPr>
        <w:t>o</w:t>
      </w:r>
      <w:r w:rsidRPr="0058091F">
        <w:rPr>
          <w:rFonts w:cs="Arial"/>
          <w:szCs w:val="22"/>
        </w:rPr>
        <w:t>perador del</w:t>
      </w:r>
      <w:r w:rsidRPr="00D72551">
        <w:rPr>
          <w:rFonts w:cs="Arial"/>
          <w:szCs w:val="22"/>
        </w:rPr>
        <w:t xml:space="preserve"> </w:t>
      </w:r>
      <w:r w:rsidR="00793E7D">
        <w:rPr>
          <w:rFonts w:cs="Arial"/>
          <w:szCs w:val="22"/>
        </w:rPr>
        <w:t>s</w:t>
      </w:r>
      <w:r w:rsidRPr="00D72551">
        <w:rPr>
          <w:rFonts w:cs="Arial"/>
          <w:szCs w:val="22"/>
        </w:rPr>
        <w:t xml:space="preserve">istema publicará el calendario de las operaciones de la Liquidación Final Provisional respetando los plazos </w:t>
      </w:r>
      <w:r w:rsidR="00A1570B" w:rsidRPr="00D72551">
        <w:rPr>
          <w:rFonts w:cs="Arial"/>
          <w:szCs w:val="22"/>
        </w:rPr>
        <w:t xml:space="preserve">entre operaciones </w:t>
      </w:r>
      <w:r w:rsidRPr="00D72551">
        <w:rPr>
          <w:rFonts w:cs="Arial"/>
          <w:szCs w:val="22"/>
        </w:rPr>
        <w:t>establecidos para la Liquidación Inicial Provisional</w:t>
      </w:r>
      <w:r w:rsidR="00B14307">
        <w:rPr>
          <w:rFonts w:cs="Arial"/>
          <w:szCs w:val="22"/>
        </w:rPr>
        <w:t xml:space="preserve"> </w:t>
      </w:r>
      <w:r w:rsidR="00F61E82">
        <w:rPr>
          <w:rFonts w:cs="Arial"/>
          <w:szCs w:val="22"/>
        </w:rPr>
        <w:t>Primera</w:t>
      </w:r>
      <w:r w:rsidRPr="00D72551">
        <w:rPr>
          <w:rFonts w:cs="Arial"/>
          <w:szCs w:val="22"/>
        </w:rPr>
        <w:t xml:space="preserve">. 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proceder</w:t>
      </w:r>
      <w:r w:rsidR="0077156A" w:rsidRPr="00D72551">
        <w:rPr>
          <w:rFonts w:cs="Arial"/>
          <w:szCs w:val="22"/>
        </w:rPr>
        <w:t>á</w:t>
      </w:r>
      <w:r w:rsidRPr="00D72551">
        <w:rPr>
          <w:rFonts w:cs="Arial"/>
          <w:szCs w:val="22"/>
        </w:rPr>
        <w:t xml:space="preserve"> a la expedición de las facturas rectificativas por diferencias respecto </w:t>
      </w:r>
      <w:r w:rsidR="00C23DE0" w:rsidRPr="00D72551">
        <w:rPr>
          <w:rFonts w:cs="Arial"/>
          <w:szCs w:val="22"/>
        </w:rPr>
        <w:t>a las expediciones de facturas correspondientes a la</w:t>
      </w:r>
      <w:r w:rsidR="00CC31EF" w:rsidRPr="00D72551">
        <w:rPr>
          <w:rFonts w:cs="Arial"/>
          <w:szCs w:val="22"/>
        </w:rPr>
        <w:t>s</w:t>
      </w:r>
      <w:r w:rsidR="00C23DE0" w:rsidRPr="00D72551">
        <w:rPr>
          <w:rFonts w:cs="Arial"/>
          <w:szCs w:val="22"/>
        </w:rPr>
        <w:t xml:space="preserve"> </w:t>
      </w:r>
      <w:r w:rsidR="00CC31EF" w:rsidRPr="00D72551">
        <w:rPr>
          <w:rFonts w:cs="Arial"/>
          <w:szCs w:val="22"/>
        </w:rPr>
        <w:t>liquidaciones anteriores</w:t>
      </w:r>
      <w:r w:rsidR="006B0CB8" w:rsidRPr="00D72551">
        <w:rPr>
          <w:rFonts w:cs="Arial"/>
          <w:szCs w:val="22"/>
        </w:rPr>
        <w:t xml:space="preserve"> y comunicará las notas de </w:t>
      </w:r>
      <w:r w:rsidR="006B0CB8" w:rsidRPr="00794984">
        <w:rPr>
          <w:rFonts w:cs="Arial"/>
          <w:szCs w:val="22"/>
        </w:rPr>
        <w:t>abono o cargo a cada</w:t>
      </w:r>
      <w:r w:rsidR="000D2DFA" w:rsidRPr="00794984">
        <w:rPr>
          <w:rFonts w:cs="Arial"/>
          <w:szCs w:val="22"/>
        </w:rPr>
        <w:t xml:space="preserve"> </w:t>
      </w:r>
      <w:r w:rsidR="00314BF4" w:rsidRPr="00794984">
        <w:rPr>
          <w:rFonts w:cs="Arial"/>
          <w:szCs w:val="22"/>
        </w:rPr>
        <w:t>BRP</w:t>
      </w:r>
      <w:r w:rsidR="00C23DE0" w:rsidRPr="00794984">
        <w:rPr>
          <w:rFonts w:cs="Arial"/>
          <w:szCs w:val="22"/>
        </w:rPr>
        <w:t>.</w:t>
      </w:r>
    </w:p>
    <w:p w14:paraId="09A6C7BB" w14:textId="77777777" w:rsidR="000D5A2A" w:rsidRPr="00D72551" w:rsidRDefault="00B310C1" w:rsidP="00031CAB">
      <w:pPr>
        <w:pStyle w:val="Ttulo2"/>
        <w:numPr>
          <w:ilvl w:val="0"/>
          <w:numId w:val="0"/>
        </w:numPr>
        <w:spacing w:afterLines="100"/>
        <w:ind w:left="540" w:hanging="540"/>
        <w:rPr>
          <w:rFonts w:cs="Arial"/>
          <w:i w:val="0"/>
          <w:sz w:val="22"/>
          <w:szCs w:val="22"/>
        </w:rPr>
      </w:pPr>
      <w:bookmarkStart w:id="35" w:name="_Toc136057154"/>
      <w:r w:rsidRPr="00794984">
        <w:rPr>
          <w:rFonts w:cs="Arial"/>
          <w:b w:val="0"/>
          <w:i w:val="0"/>
          <w:sz w:val="22"/>
          <w:szCs w:val="22"/>
        </w:rPr>
        <w:t>6</w:t>
      </w:r>
      <w:r w:rsidR="00E050BF" w:rsidRPr="00794984">
        <w:rPr>
          <w:rFonts w:cs="Arial"/>
          <w:b w:val="0"/>
          <w:i w:val="0"/>
          <w:sz w:val="22"/>
          <w:szCs w:val="22"/>
        </w:rPr>
        <w:t>.4</w:t>
      </w:r>
      <w:r w:rsidR="00E050BF">
        <w:rPr>
          <w:rFonts w:cs="Arial"/>
          <w:i w:val="0"/>
          <w:sz w:val="22"/>
          <w:szCs w:val="22"/>
        </w:rPr>
        <w:tab/>
      </w:r>
      <w:r w:rsidR="000D5A2A" w:rsidRPr="00794984">
        <w:rPr>
          <w:rFonts w:cs="Arial"/>
          <w:b w:val="0"/>
          <w:i w:val="0"/>
          <w:sz w:val="22"/>
          <w:szCs w:val="22"/>
        </w:rPr>
        <w:t>Liquidación Final Definitiva</w:t>
      </w:r>
      <w:bookmarkEnd w:id="35"/>
    </w:p>
    <w:p w14:paraId="5E48FDF7"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El Registro de Anotaciones en Cuenta para todos los días del mes M se volverá a abrir el mes siguiente a la publicación por el concentrador principal del cierre definitivo de medidas del mes M tr</w:t>
      </w:r>
      <w:r w:rsidR="00412DCC" w:rsidRPr="00D72551">
        <w:rPr>
          <w:rFonts w:cs="Arial"/>
          <w:szCs w:val="22"/>
        </w:rPr>
        <w:t>as la resolución de objeciones.</w:t>
      </w:r>
    </w:p>
    <w:p w14:paraId="3143CCF1" w14:textId="77777777" w:rsidR="00F61E82" w:rsidRDefault="000D5A2A" w:rsidP="00F61E82">
      <w:pPr>
        <w:tabs>
          <w:tab w:val="left" w:pos="540"/>
        </w:tabs>
        <w:spacing w:afterLines="100" w:after="240"/>
        <w:ind w:left="539"/>
        <w:jc w:val="both"/>
        <w:outlineLvl w:val="0"/>
        <w:rPr>
          <w:rFonts w:cs="Arial"/>
          <w:szCs w:val="22"/>
        </w:rPr>
      </w:pPr>
      <w:r w:rsidRPr="00D72551">
        <w:rPr>
          <w:rFonts w:cs="Arial"/>
          <w:szCs w:val="22"/>
        </w:rPr>
        <w:t xml:space="preserve">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 xml:space="preserve">istema publicará el calendario de las operaciones de la Liquidación Final Definitiva respetando los plazos </w:t>
      </w:r>
      <w:r w:rsidR="00A1570B" w:rsidRPr="00D72551">
        <w:rPr>
          <w:rFonts w:cs="Arial"/>
          <w:szCs w:val="22"/>
        </w:rPr>
        <w:t xml:space="preserve">entre operaciones </w:t>
      </w:r>
      <w:r w:rsidRPr="00D72551">
        <w:rPr>
          <w:rFonts w:cs="Arial"/>
          <w:szCs w:val="22"/>
        </w:rPr>
        <w:t xml:space="preserve">establecidos para la </w:t>
      </w:r>
      <w:r w:rsidRPr="00CC343B">
        <w:rPr>
          <w:rFonts w:cs="Arial"/>
          <w:szCs w:val="22"/>
        </w:rPr>
        <w:t>Liquidación Inicial Provisional</w:t>
      </w:r>
      <w:r w:rsidR="00A1570B" w:rsidRPr="00CC343B">
        <w:rPr>
          <w:rFonts w:cs="Arial"/>
          <w:szCs w:val="22"/>
        </w:rPr>
        <w:t xml:space="preserve"> </w:t>
      </w:r>
      <w:r w:rsidR="00F61E82" w:rsidRPr="00CC343B">
        <w:rPr>
          <w:rFonts w:cs="Arial"/>
          <w:szCs w:val="22"/>
        </w:rPr>
        <w:t>Primera</w:t>
      </w:r>
      <w:r w:rsidR="00F61E82" w:rsidRPr="00CC343B">
        <w:t xml:space="preserve"> </w:t>
      </w:r>
      <w:r w:rsidR="00F61E82" w:rsidRPr="00CC343B">
        <w:rPr>
          <w:rFonts w:cs="Arial"/>
          <w:szCs w:val="22"/>
        </w:rPr>
        <w:t>y respetan</w:t>
      </w:r>
      <w:r w:rsidR="00F61E82" w:rsidRPr="002A3248">
        <w:rPr>
          <w:rFonts w:cs="Arial"/>
          <w:szCs w:val="22"/>
        </w:rPr>
        <w:t>do los plazos de reclama</w:t>
      </w:r>
      <w:r w:rsidR="00F61E82" w:rsidRPr="00282AB3">
        <w:rPr>
          <w:rFonts w:cs="Arial"/>
          <w:szCs w:val="22"/>
        </w:rPr>
        <w:t>ciones establecidos en el</w:t>
      </w:r>
      <w:r w:rsidR="00CE1AAD">
        <w:rPr>
          <w:rFonts w:cs="Arial"/>
          <w:szCs w:val="22"/>
        </w:rPr>
        <w:t xml:space="preserve"> </w:t>
      </w:r>
      <w:r w:rsidR="000E1870">
        <w:rPr>
          <w:rFonts w:cs="Arial"/>
          <w:szCs w:val="22"/>
        </w:rPr>
        <w:t>apartado 4.3 de este procedimiento</w:t>
      </w:r>
      <w:r w:rsidR="00F61E82" w:rsidRPr="00282AB3">
        <w:rPr>
          <w:rFonts w:cs="Arial"/>
          <w:szCs w:val="22"/>
        </w:rPr>
        <w:t>.</w:t>
      </w:r>
      <w:r w:rsidR="00F61E82">
        <w:rPr>
          <w:rFonts w:cs="Arial"/>
          <w:szCs w:val="22"/>
        </w:rPr>
        <w:t xml:space="preserve"> </w:t>
      </w:r>
    </w:p>
    <w:p w14:paraId="1119F5B9"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proceder</w:t>
      </w:r>
      <w:r w:rsidR="0077156A" w:rsidRPr="00D72551">
        <w:rPr>
          <w:rFonts w:cs="Arial"/>
          <w:szCs w:val="22"/>
        </w:rPr>
        <w:t>á</w:t>
      </w:r>
      <w:r w:rsidRPr="00D72551">
        <w:rPr>
          <w:rFonts w:cs="Arial"/>
          <w:szCs w:val="22"/>
        </w:rPr>
        <w:t xml:space="preserve"> a la expedición de las facturas rectificativas por diferencias respecto </w:t>
      </w:r>
      <w:r w:rsidR="00C23DE0" w:rsidRPr="00D72551">
        <w:rPr>
          <w:rFonts w:cs="Arial"/>
          <w:szCs w:val="22"/>
        </w:rPr>
        <w:t xml:space="preserve">a las expediciones de facturas correspondientes </w:t>
      </w:r>
      <w:r w:rsidR="00CC31EF" w:rsidRPr="00D72551">
        <w:rPr>
          <w:rFonts w:cs="Arial"/>
          <w:szCs w:val="22"/>
        </w:rPr>
        <w:t>a las liquidaciones anteriores</w:t>
      </w:r>
      <w:r w:rsidR="006B0CB8" w:rsidRPr="00D72551">
        <w:rPr>
          <w:rFonts w:cs="Arial"/>
          <w:szCs w:val="22"/>
        </w:rPr>
        <w:t xml:space="preserve"> y comunicará las notas de abono o cargo a cada </w:t>
      </w:r>
      <w:r w:rsidR="00314BF4">
        <w:rPr>
          <w:rFonts w:cs="Arial"/>
          <w:szCs w:val="22"/>
        </w:rPr>
        <w:t>BRP</w:t>
      </w:r>
      <w:r w:rsidR="00C23DE0" w:rsidRPr="00D72551">
        <w:rPr>
          <w:rFonts w:cs="Arial"/>
          <w:szCs w:val="22"/>
        </w:rPr>
        <w:t>.</w:t>
      </w:r>
      <w:r w:rsidR="00C23DE0" w:rsidRPr="00D72551" w:rsidDel="00C23DE0">
        <w:rPr>
          <w:rFonts w:cs="Arial"/>
          <w:szCs w:val="22"/>
        </w:rPr>
        <w:t xml:space="preserve"> </w:t>
      </w:r>
    </w:p>
    <w:p w14:paraId="2BF46837" w14:textId="77777777" w:rsidR="000D5A2A" w:rsidRPr="00D72551" w:rsidRDefault="000D5A2A" w:rsidP="00031CAB">
      <w:pPr>
        <w:tabs>
          <w:tab w:val="left" w:pos="540"/>
        </w:tabs>
        <w:spacing w:afterLines="100" w:after="240"/>
        <w:ind w:left="539"/>
        <w:jc w:val="both"/>
        <w:outlineLvl w:val="0"/>
        <w:rPr>
          <w:rFonts w:cs="Arial"/>
          <w:szCs w:val="22"/>
        </w:rPr>
      </w:pPr>
      <w:r w:rsidRPr="00D72551">
        <w:rPr>
          <w:rFonts w:cs="Arial"/>
          <w:szCs w:val="22"/>
        </w:rPr>
        <w:t xml:space="preserve">Una vez que se hayan resuelto las reclamaciones pendientes, el </w:t>
      </w:r>
      <w:r w:rsidR="00793E7D">
        <w:rPr>
          <w:rFonts w:cs="Arial"/>
          <w:szCs w:val="22"/>
        </w:rPr>
        <w:t>o</w:t>
      </w:r>
      <w:r w:rsidRPr="00D72551">
        <w:rPr>
          <w:rFonts w:cs="Arial"/>
          <w:szCs w:val="22"/>
        </w:rPr>
        <w:t xml:space="preserve">perador del </w:t>
      </w:r>
      <w:r w:rsidR="00793E7D">
        <w:rPr>
          <w:rFonts w:cs="Arial"/>
          <w:szCs w:val="22"/>
        </w:rPr>
        <w:t>s</w:t>
      </w:r>
      <w:r w:rsidRPr="00D72551">
        <w:rPr>
          <w:rFonts w:cs="Arial"/>
          <w:szCs w:val="22"/>
        </w:rPr>
        <w:t>istema declarará todas las anotaciones en cuenta como definitivas y cerrará definitivamente el Registro de Anotaciones en Cuenta para dicho mes M.  No se realizarán nuevas liquidaciones del mes M aunque aparezcan nuevas informaciones con posterioridad al cierre de la Liquidación Final Definitiva</w:t>
      </w:r>
      <w:r w:rsidR="00B264AE" w:rsidRPr="00D72551">
        <w:rPr>
          <w:rFonts w:cs="Arial"/>
          <w:szCs w:val="22"/>
        </w:rPr>
        <w:t xml:space="preserve"> salvo lo establecido en el apartado </w:t>
      </w:r>
      <w:r w:rsidR="002210B0" w:rsidRPr="00D72551">
        <w:rPr>
          <w:rFonts w:cs="Arial"/>
          <w:szCs w:val="22"/>
        </w:rPr>
        <w:t>6.</w:t>
      </w:r>
      <w:r w:rsidR="00B264AE" w:rsidRPr="00D72551">
        <w:rPr>
          <w:rFonts w:cs="Arial"/>
          <w:szCs w:val="22"/>
        </w:rPr>
        <w:t>5.2</w:t>
      </w:r>
      <w:r w:rsidRPr="00D72551">
        <w:rPr>
          <w:rFonts w:cs="Arial"/>
          <w:szCs w:val="22"/>
        </w:rPr>
        <w:t>.</w:t>
      </w:r>
    </w:p>
    <w:p w14:paraId="5A4ECDB0" w14:textId="77777777" w:rsidR="000D5A2A" w:rsidRPr="00794984" w:rsidRDefault="00B310C1" w:rsidP="00031CAB">
      <w:pPr>
        <w:pStyle w:val="Ttulo2"/>
        <w:numPr>
          <w:ilvl w:val="0"/>
          <w:numId w:val="0"/>
        </w:numPr>
        <w:spacing w:afterLines="100"/>
        <w:ind w:left="540" w:hanging="540"/>
        <w:rPr>
          <w:rFonts w:cs="Arial"/>
          <w:b w:val="0"/>
          <w:i w:val="0"/>
          <w:sz w:val="22"/>
          <w:szCs w:val="22"/>
        </w:rPr>
      </w:pPr>
      <w:bookmarkStart w:id="36" w:name="_Toc136057155"/>
      <w:r w:rsidRPr="00794984">
        <w:rPr>
          <w:rFonts w:cs="Arial"/>
          <w:b w:val="0"/>
          <w:i w:val="0"/>
          <w:sz w:val="22"/>
          <w:szCs w:val="22"/>
        </w:rPr>
        <w:t>6</w:t>
      </w:r>
      <w:r w:rsidR="00D72551" w:rsidRPr="00794984">
        <w:rPr>
          <w:rFonts w:cs="Arial"/>
          <w:b w:val="0"/>
          <w:i w:val="0"/>
          <w:sz w:val="22"/>
          <w:szCs w:val="22"/>
        </w:rPr>
        <w:t>.5</w:t>
      </w:r>
      <w:r w:rsidR="00D72551" w:rsidRPr="00794984">
        <w:rPr>
          <w:rFonts w:cs="Arial"/>
          <w:b w:val="0"/>
          <w:i w:val="0"/>
          <w:sz w:val="22"/>
          <w:szCs w:val="22"/>
        </w:rPr>
        <w:tab/>
      </w:r>
      <w:r w:rsidR="000D5A2A" w:rsidRPr="00794984">
        <w:rPr>
          <w:rFonts w:cs="Arial"/>
          <w:b w:val="0"/>
          <w:i w:val="0"/>
          <w:sz w:val="22"/>
          <w:szCs w:val="22"/>
        </w:rPr>
        <w:t>Liquidación Excepcional</w:t>
      </w:r>
      <w:bookmarkEnd w:id="36"/>
    </w:p>
    <w:p w14:paraId="1C35AC43" w14:textId="77777777" w:rsidR="000D5A2A" w:rsidRPr="00794984" w:rsidRDefault="00B310C1" w:rsidP="00031CAB">
      <w:pPr>
        <w:spacing w:afterLines="100" w:after="240"/>
        <w:ind w:left="720" w:hanging="720"/>
        <w:jc w:val="both"/>
        <w:rPr>
          <w:szCs w:val="22"/>
        </w:rPr>
      </w:pPr>
      <w:r w:rsidRPr="00794984">
        <w:rPr>
          <w:szCs w:val="22"/>
        </w:rPr>
        <w:t>6</w:t>
      </w:r>
      <w:r w:rsidR="00E050BF" w:rsidRPr="00794984">
        <w:rPr>
          <w:szCs w:val="22"/>
        </w:rPr>
        <w:t>.5.1</w:t>
      </w:r>
      <w:r w:rsidR="00E050BF" w:rsidRPr="00794984">
        <w:rPr>
          <w:szCs w:val="22"/>
        </w:rPr>
        <w:tab/>
      </w:r>
      <w:r w:rsidR="000D5A2A" w:rsidRPr="00794984">
        <w:rPr>
          <w:szCs w:val="22"/>
        </w:rPr>
        <w:t xml:space="preserve">Liquidación Excepcional por suspensión </w:t>
      </w:r>
      <w:r w:rsidR="007E530A" w:rsidRPr="00794984">
        <w:rPr>
          <w:szCs w:val="22"/>
        </w:rPr>
        <w:t xml:space="preserve">o baja </w:t>
      </w:r>
      <w:r w:rsidR="000D5A2A" w:rsidRPr="00794984">
        <w:rPr>
          <w:szCs w:val="22"/>
        </w:rPr>
        <w:t xml:space="preserve">de un </w:t>
      </w:r>
      <w:r w:rsidR="00314BF4" w:rsidRPr="00794984">
        <w:rPr>
          <w:szCs w:val="22"/>
        </w:rPr>
        <w:t>BRP</w:t>
      </w:r>
    </w:p>
    <w:p w14:paraId="521E3937" w14:textId="77777777" w:rsidR="000D5A2A" w:rsidRPr="00E050BF" w:rsidRDefault="000D5A2A" w:rsidP="00031CAB">
      <w:pPr>
        <w:tabs>
          <w:tab w:val="left" w:pos="540"/>
        </w:tabs>
        <w:spacing w:afterLines="100" w:after="240"/>
        <w:ind w:left="539" w:firstLine="1"/>
        <w:jc w:val="both"/>
        <w:outlineLvl w:val="0"/>
        <w:rPr>
          <w:rFonts w:cs="Arial"/>
          <w:szCs w:val="22"/>
        </w:rPr>
      </w:pPr>
      <w:r w:rsidRPr="00E050BF">
        <w:rPr>
          <w:rFonts w:cs="Arial"/>
          <w:szCs w:val="22"/>
        </w:rPr>
        <w:t xml:space="preserve">Si un </w:t>
      </w:r>
      <w:r w:rsidR="00314BF4">
        <w:rPr>
          <w:rFonts w:cs="Arial"/>
          <w:szCs w:val="22"/>
        </w:rPr>
        <w:t>BRP</w:t>
      </w:r>
      <w:r w:rsidRPr="00E050BF">
        <w:rPr>
          <w:rFonts w:cs="Arial"/>
          <w:szCs w:val="22"/>
        </w:rPr>
        <w:t xml:space="preserve"> queda suspendido temporal o definitivamente de su participación en el </w:t>
      </w:r>
      <w:r w:rsidR="00E77B4C">
        <w:rPr>
          <w:rFonts w:cs="Arial"/>
          <w:szCs w:val="22"/>
        </w:rPr>
        <w:t>M</w:t>
      </w:r>
      <w:r w:rsidRPr="00E050BF">
        <w:rPr>
          <w:rFonts w:cs="Arial"/>
          <w:szCs w:val="22"/>
        </w:rPr>
        <w:t xml:space="preserve">ercado por incumplimiento de su obligación de pago, por no prestar sus garantías de pago, por estar incurso en un procedimiento concursal, </w:t>
      </w:r>
      <w:r w:rsidR="007E530A">
        <w:rPr>
          <w:rFonts w:cs="Arial"/>
          <w:szCs w:val="22"/>
        </w:rPr>
        <w:t xml:space="preserve">por baja de su participación en el </w:t>
      </w:r>
      <w:r w:rsidR="007E530A">
        <w:rPr>
          <w:rFonts w:cs="Arial"/>
          <w:szCs w:val="22"/>
        </w:rPr>
        <w:lastRenderedPageBreak/>
        <w:t xml:space="preserve">Mercado </w:t>
      </w:r>
      <w:r w:rsidRPr="00E050BF">
        <w:rPr>
          <w:rFonts w:cs="Arial"/>
          <w:szCs w:val="22"/>
        </w:rPr>
        <w:t xml:space="preserve">o por cualquier causa análoga, el </w:t>
      </w:r>
      <w:r w:rsidR="00793E7D">
        <w:rPr>
          <w:rFonts w:cs="Arial"/>
          <w:szCs w:val="22"/>
        </w:rPr>
        <w:t>o</w:t>
      </w:r>
      <w:r w:rsidRPr="00E050BF">
        <w:rPr>
          <w:rFonts w:cs="Arial"/>
          <w:szCs w:val="22"/>
        </w:rPr>
        <w:t xml:space="preserve">perador del </w:t>
      </w:r>
      <w:r w:rsidR="00793E7D">
        <w:rPr>
          <w:rFonts w:cs="Arial"/>
          <w:szCs w:val="22"/>
        </w:rPr>
        <w:t>s</w:t>
      </w:r>
      <w:r w:rsidRPr="00E050BF">
        <w:rPr>
          <w:rFonts w:cs="Arial"/>
          <w:szCs w:val="22"/>
        </w:rPr>
        <w:t xml:space="preserve">istema podrá realizar una Liquidación Excepcional para proceder al cierre definitivo del Registro de Anotaciones en Cuenta del </w:t>
      </w:r>
      <w:r w:rsidR="007B17CD">
        <w:rPr>
          <w:rFonts w:cs="Arial"/>
          <w:szCs w:val="22"/>
        </w:rPr>
        <w:t>BRP</w:t>
      </w:r>
      <w:r w:rsidR="007B17CD" w:rsidRPr="00E050BF">
        <w:rPr>
          <w:rFonts w:cs="Arial"/>
          <w:szCs w:val="22"/>
        </w:rPr>
        <w:t xml:space="preserve"> </w:t>
      </w:r>
      <w:r w:rsidRPr="00E050BF">
        <w:rPr>
          <w:rFonts w:cs="Arial"/>
          <w:szCs w:val="22"/>
        </w:rPr>
        <w:t>correspondientes</w:t>
      </w:r>
      <w:r w:rsidR="00C23DE0" w:rsidRPr="00E050BF">
        <w:rPr>
          <w:rFonts w:cs="Arial"/>
          <w:szCs w:val="22"/>
        </w:rPr>
        <w:t xml:space="preserve"> a</w:t>
      </w:r>
      <w:r w:rsidRPr="00E050BF">
        <w:rPr>
          <w:rFonts w:cs="Arial"/>
          <w:szCs w:val="22"/>
        </w:rPr>
        <w:t xml:space="preserve"> todos los meses pendientes con la mayor prontitud posible. A tal efecto, el </w:t>
      </w:r>
      <w:r w:rsidR="00793E7D">
        <w:rPr>
          <w:rFonts w:cs="Arial"/>
          <w:szCs w:val="22"/>
        </w:rPr>
        <w:t>o</w:t>
      </w:r>
      <w:r w:rsidRPr="00E050BF">
        <w:rPr>
          <w:rFonts w:cs="Arial"/>
          <w:szCs w:val="22"/>
        </w:rPr>
        <w:t xml:space="preserve">perador del </w:t>
      </w:r>
      <w:r w:rsidR="00793E7D">
        <w:rPr>
          <w:rFonts w:cs="Arial"/>
          <w:szCs w:val="22"/>
        </w:rPr>
        <w:t>s</w:t>
      </w:r>
      <w:r w:rsidRPr="00E050BF">
        <w:rPr>
          <w:rFonts w:cs="Arial"/>
          <w:szCs w:val="22"/>
        </w:rPr>
        <w:t xml:space="preserve">istema podrá establecer un </w:t>
      </w:r>
      <w:r w:rsidR="009C73B7" w:rsidRPr="00E050BF">
        <w:rPr>
          <w:rFonts w:cs="Arial"/>
          <w:szCs w:val="22"/>
        </w:rPr>
        <w:t xml:space="preserve">mecanismo </w:t>
      </w:r>
      <w:r w:rsidRPr="00E050BF">
        <w:rPr>
          <w:rFonts w:cs="Arial"/>
          <w:szCs w:val="22"/>
        </w:rPr>
        <w:t>excepcional para proceder al cierre definitivo de las medidas correspondientes al Sujeto.</w:t>
      </w:r>
      <w:r w:rsidR="009C73B7" w:rsidRPr="00E050BF">
        <w:rPr>
          <w:rFonts w:cs="Arial"/>
          <w:szCs w:val="22"/>
        </w:rPr>
        <w:t xml:space="preserve"> El </w:t>
      </w:r>
      <w:r w:rsidR="007B17CD">
        <w:rPr>
          <w:rFonts w:cs="Arial"/>
          <w:szCs w:val="22"/>
        </w:rPr>
        <w:t>o</w:t>
      </w:r>
      <w:r w:rsidR="009C73B7" w:rsidRPr="00E050BF">
        <w:rPr>
          <w:rFonts w:cs="Arial"/>
          <w:szCs w:val="22"/>
        </w:rPr>
        <w:t xml:space="preserve">perador del </w:t>
      </w:r>
      <w:r w:rsidR="007B17CD">
        <w:rPr>
          <w:rFonts w:cs="Arial"/>
          <w:szCs w:val="22"/>
        </w:rPr>
        <w:t>s</w:t>
      </w:r>
      <w:r w:rsidR="009C73B7" w:rsidRPr="00E050BF">
        <w:rPr>
          <w:rFonts w:cs="Arial"/>
          <w:szCs w:val="22"/>
        </w:rPr>
        <w:t xml:space="preserve">istema justificará dicho mecanismo ante los sujetos afectados y la </w:t>
      </w:r>
      <w:r w:rsidR="00314BF4">
        <w:rPr>
          <w:rFonts w:cs="Arial"/>
          <w:szCs w:val="22"/>
        </w:rPr>
        <w:t>CNMC.</w:t>
      </w:r>
      <w:r w:rsidRPr="00E050BF">
        <w:rPr>
          <w:rFonts w:cs="Arial"/>
          <w:szCs w:val="22"/>
        </w:rPr>
        <w:t xml:space="preserve">  </w:t>
      </w:r>
    </w:p>
    <w:p w14:paraId="6C85D9A1" w14:textId="77777777" w:rsidR="000D5A2A" w:rsidRPr="00794984" w:rsidRDefault="00B310C1" w:rsidP="00031CAB">
      <w:pPr>
        <w:spacing w:afterLines="100" w:after="240"/>
        <w:ind w:left="720" w:hanging="720"/>
        <w:jc w:val="both"/>
        <w:rPr>
          <w:szCs w:val="22"/>
        </w:rPr>
      </w:pPr>
      <w:r w:rsidRPr="00794984">
        <w:rPr>
          <w:szCs w:val="22"/>
        </w:rPr>
        <w:t>6</w:t>
      </w:r>
      <w:r w:rsidR="00E050BF" w:rsidRPr="00794984">
        <w:rPr>
          <w:szCs w:val="22"/>
        </w:rPr>
        <w:t>.5.2</w:t>
      </w:r>
      <w:r w:rsidR="00E050BF" w:rsidRPr="00794984">
        <w:rPr>
          <w:szCs w:val="22"/>
        </w:rPr>
        <w:tab/>
      </w:r>
      <w:r w:rsidR="000D5A2A" w:rsidRPr="00794984">
        <w:rPr>
          <w:szCs w:val="22"/>
        </w:rPr>
        <w:t>Liquidación Excepcional Post-Final por error material</w:t>
      </w:r>
    </w:p>
    <w:p w14:paraId="65FAEFD8" w14:textId="77777777" w:rsidR="000D5A2A" w:rsidRPr="00E050BF" w:rsidRDefault="000D5A2A" w:rsidP="00031CAB">
      <w:pPr>
        <w:tabs>
          <w:tab w:val="left" w:pos="540"/>
        </w:tabs>
        <w:spacing w:afterLines="100" w:after="240"/>
        <w:ind w:left="539" w:firstLine="1"/>
        <w:jc w:val="both"/>
        <w:outlineLvl w:val="0"/>
        <w:rPr>
          <w:rFonts w:cs="Arial"/>
          <w:szCs w:val="22"/>
        </w:rPr>
      </w:pPr>
      <w:r w:rsidRPr="00E050BF">
        <w:rPr>
          <w:rFonts w:cs="Arial"/>
          <w:szCs w:val="22"/>
        </w:rPr>
        <w:t xml:space="preserve">Si tras el cierre definitivo del Registro de Anotaciones en Cuenta para el mes M, el </w:t>
      </w:r>
      <w:r w:rsidR="007B17CD">
        <w:rPr>
          <w:rFonts w:cs="Arial"/>
          <w:szCs w:val="22"/>
        </w:rPr>
        <w:t>o</w:t>
      </w:r>
      <w:r w:rsidRPr="00E050BF">
        <w:rPr>
          <w:rFonts w:cs="Arial"/>
          <w:szCs w:val="22"/>
        </w:rPr>
        <w:t xml:space="preserve">perador del </w:t>
      </w:r>
      <w:r w:rsidR="007B17CD">
        <w:rPr>
          <w:rFonts w:cs="Arial"/>
          <w:szCs w:val="22"/>
        </w:rPr>
        <w:t>s</w:t>
      </w:r>
      <w:r w:rsidRPr="00E050BF">
        <w:rPr>
          <w:rFonts w:cs="Arial"/>
          <w:szCs w:val="22"/>
        </w:rPr>
        <w:t>istema detecta un error material en el proceso de la liquidación de dicho mes, se realizará una Liquidación Excepcional Post-Final corrigiendo el error material siempre que el error material sea de tal naturaleza que no podía haber sido detectado por ningún</w:t>
      </w:r>
      <w:r w:rsidR="00053F87">
        <w:rPr>
          <w:rFonts w:cs="Arial"/>
          <w:szCs w:val="22"/>
        </w:rPr>
        <w:t xml:space="preserve"> </w:t>
      </w:r>
      <w:r w:rsidR="00314BF4">
        <w:rPr>
          <w:rFonts w:cs="Arial"/>
          <w:szCs w:val="22"/>
        </w:rPr>
        <w:t>BRP</w:t>
      </w:r>
      <w:r w:rsidRPr="00E050BF">
        <w:rPr>
          <w:rFonts w:cs="Arial"/>
          <w:szCs w:val="22"/>
        </w:rPr>
        <w:t>, que el total de las cuantías anotadas afectadas sea superior a la milésima parte del total de las cuantías anotadas del mes M y que no haya transcurrido un año desde el cierre definitivo del Registro de Anotaciones en Cuenta para el mes M. En caso de realizarse esta Liquidación Excepcional Post-Final, se utilizaría la información disponible aparecida con posterioridad al cierre de la Liquidación Final.</w:t>
      </w:r>
    </w:p>
    <w:p w14:paraId="66D02322" w14:textId="77777777" w:rsidR="000D5A2A" w:rsidRPr="00794984" w:rsidRDefault="00B310C1" w:rsidP="00031CAB">
      <w:pPr>
        <w:spacing w:afterLines="100" w:after="240"/>
        <w:ind w:left="720" w:hanging="720"/>
        <w:jc w:val="both"/>
        <w:rPr>
          <w:szCs w:val="22"/>
        </w:rPr>
      </w:pPr>
      <w:r w:rsidRPr="00794984">
        <w:rPr>
          <w:szCs w:val="22"/>
        </w:rPr>
        <w:t>6</w:t>
      </w:r>
      <w:r w:rsidR="00E050BF" w:rsidRPr="00794984">
        <w:rPr>
          <w:szCs w:val="22"/>
        </w:rPr>
        <w:t>.5.3</w:t>
      </w:r>
      <w:r w:rsidR="00E050BF" w:rsidRPr="00794984">
        <w:rPr>
          <w:szCs w:val="22"/>
        </w:rPr>
        <w:tab/>
      </w:r>
      <w:r w:rsidR="000D5A2A" w:rsidRPr="00794984">
        <w:rPr>
          <w:szCs w:val="22"/>
        </w:rPr>
        <w:t>Liquidación Excepcional</w:t>
      </w:r>
      <w:r w:rsidR="007B461B" w:rsidRPr="00794984">
        <w:rPr>
          <w:szCs w:val="22"/>
        </w:rPr>
        <w:t xml:space="preserve"> por otros motivos</w:t>
      </w:r>
      <w:r w:rsidR="000D5A2A" w:rsidRPr="00794984">
        <w:rPr>
          <w:szCs w:val="22"/>
        </w:rPr>
        <w:t xml:space="preserve"> </w:t>
      </w:r>
    </w:p>
    <w:p w14:paraId="59E0BE3F" w14:textId="77777777" w:rsidR="004E55BD" w:rsidRDefault="000D5A2A" w:rsidP="00031CAB">
      <w:pPr>
        <w:tabs>
          <w:tab w:val="left" w:pos="540"/>
        </w:tabs>
        <w:spacing w:afterLines="100" w:after="240"/>
        <w:ind w:left="539" w:firstLine="1"/>
        <w:jc w:val="both"/>
        <w:outlineLvl w:val="0"/>
        <w:rPr>
          <w:rFonts w:cs="Arial"/>
          <w:szCs w:val="22"/>
        </w:rPr>
      </w:pPr>
      <w:r w:rsidRPr="00E050BF">
        <w:rPr>
          <w:rFonts w:cs="Arial"/>
          <w:szCs w:val="22"/>
        </w:rPr>
        <w:t>En el caso en que, por razones de urgencia o por indisponibilidad de los sistemas informáticos de gestión</w:t>
      </w:r>
      <w:r w:rsidR="00DF45A7" w:rsidRPr="00E050BF">
        <w:rPr>
          <w:rFonts w:cs="Arial"/>
          <w:szCs w:val="22"/>
        </w:rPr>
        <w:t>, por fuerza mayor</w:t>
      </w:r>
      <w:r w:rsidRPr="00E050BF">
        <w:rPr>
          <w:rFonts w:cs="Arial"/>
          <w:szCs w:val="22"/>
        </w:rPr>
        <w:t xml:space="preserve"> u otra causa justificada, no sea posible realizar una liquidación en los plazos o con los criterios previstos en los procedimientos de operación, el </w:t>
      </w:r>
      <w:r w:rsidR="007B17CD">
        <w:rPr>
          <w:rFonts w:cs="Arial"/>
          <w:szCs w:val="22"/>
        </w:rPr>
        <w:t>o</w:t>
      </w:r>
      <w:r w:rsidRPr="00E050BF">
        <w:rPr>
          <w:rFonts w:cs="Arial"/>
          <w:szCs w:val="22"/>
        </w:rPr>
        <w:t xml:space="preserve">perador del </w:t>
      </w:r>
      <w:r w:rsidR="007B17CD">
        <w:rPr>
          <w:rFonts w:cs="Arial"/>
          <w:szCs w:val="22"/>
        </w:rPr>
        <w:t>s</w:t>
      </w:r>
      <w:r w:rsidRPr="00E050BF">
        <w:rPr>
          <w:rFonts w:cs="Arial"/>
          <w:szCs w:val="22"/>
        </w:rPr>
        <w:t xml:space="preserve">istema podrá adoptar las decisiones que considere más oportunas, retrasando la liquidación o estableciendo criterios transitorios para una liquidación excepcional. El </w:t>
      </w:r>
      <w:r w:rsidR="007B17CD">
        <w:rPr>
          <w:rFonts w:cs="Arial"/>
          <w:szCs w:val="22"/>
        </w:rPr>
        <w:t>o</w:t>
      </w:r>
      <w:r w:rsidRPr="00E050BF">
        <w:rPr>
          <w:rFonts w:cs="Arial"/>
          <w:szCs w:val="22"/>
        </w:rPr>
        <w:t xml:space="preserve">perador del </w:t>
      </w:r>
      <w:r w:rsidR="007B17CD">
        <w:rPr>
          <w:rFonts w:cs="Arial"/>
          <w:szCs w:val="22"/>
        </w:rPr>
        <w:t>s</w:t>
      </w:r>
      <w:r w:rsidRPr="00E050BF">
        <w:rPr>
          <w:rFonts w:cs="Arial"/>
          <w:szCs w:val="22"/>
        </w:rPr>
        <w:t xml:space="preserve">istema justificará sus actuaciones a posteriori ante los sujetos afectados y la </w:t>
      </w:r>
      <w:r w:rsidR="007B17CD">
        <w:rPr>
          <w:rFonts w:cs="Arial"/>
          <w:szCs w:val="22"/>
        </w:rPr>
        <w:t>CNMC</w:t>
      </w:r>
      <w:r w:rsidRPr="00E050BF">
        <w:rPr>
          <w:rFonts w:cs="Arial"/>
          <w:szCs w:val="22"/>
        </w:rPr>
        <w:t xml:space="preserve">. En el caso de realizarse una liquidación excepcional con criterios transitorios, la liquidación normal, con los criterios previstos en los procedimientos de operación, se realizará tan pronto como se solucionen las causas que justificaron la excepcionalidad.  </w:t>
      </w:r>
    </w:p>
    <w:p w14:paraId="1DEF4A22" w14:textId="77777777" w:rsidR="007E530A" w:rsidRPr="00794984" w:rsidRDefault="007E530A" w:rsidP="007E530A">
      <w:pPr>
        <w:spacing w:afterLines="100" w:after="240"/>
        <w:ind w:left="720" w:hanging="720"/>
        <w:jc w:val="both"/>
        <w:rPr>
          <w:szCs w:val="22"/>
        </w:rPr>
      </w:pPr>
      <w:r w:rsidRPr="00794984">
        <w:rPr>
          <w:szCs w:val="22"/>
        </w:rPr>
        <w:t>6.6 Liquidación potestativa de</w:t>
      </w:r>
      <w:r w:rsidR="00F12DD7" w:rsidRPr="00794984">
        <w:rPr>
          <w:szCs w:val="22"/>
        </w:rPr>
        <w:t>l</w:t>
      </w:r>
      <w:r w:rsidRPr="00794984">
        <w:rPr>
          <w:szCs w:val="22"/>
        </w:rPr>
        <w:t xml:space="preserve"> desvío de</w:t>
      </w:r>
      <w:r w:rsidR="00284364" w:rsidRPr="00794984">
        <w:rPr>
          <w:szCs w:val="22"/>
        </w:rPr>
        <w:t xml:space="preserve">l consumo de clientes </w:t>
      </w:r>
      <w:r w:rsidRPr="00794984">
        <w:rPr>
          <w:szCs w:val="22"/>
        </w:rPr>
        <w:t>tipo 1</w:t>
      </w:r>
      <w:r w:rsidR="00554E7C" w:rsidRPr="00794984">
        <w:rPr>
          <w:szCs w:val="22"/>
        </w:rPr>
        <w:t>,</w:t>
      </w:r>
      <w:r w:rsidR="00F61E82" w:rsidRPr="00794984">
        <w:rPr>
          <w:szCs w:val="22"/>
        </w:rPr>
        <w:t xml:space="preserve"> 2</w:t>
      </w:r>
      <w:r w:rsidR="00554E7C" w:rsidRPr="00794984">
        <w:rPr>
          <w:szCs w:val="22"/>
        </w:rPr>
        <w:t xml:space="preserve"> y 3</w:t>
      </w:r>
    </w:p>
    <w:p w14:paraId="7FFBCC9F" w14:textId="77777777" w:rsidR="007E530A" w:rsidRDefault="007E530A" w:rsidP="007E530A">
      <w:pPr>
        <w:ind w:left="540"/>
        <w:jc w:val="both"/>
        <w:rPr>
          <w:rFonts w:cs="Arial"/>
        </w:rPr>
      </w:pPr>
      <w:r>
        <w:rPr>
          <w:rFonts w:cs="Arial"/>
        </w:rPr>
        <w:t xml:space="preserve">Los </w:t>
      </w:r>
      <w:r w:rsidR="00314BF4">
        <w:rPr>
          <w:rFonts w:cs="Arial"/>
        </w:rPr>
        <w:t>BRP</w:t>
      </w:r>
      <w:r>
        <w:rPr>
          <w:rFonts w:cs="Arial"/>
        </w:rPr>
        <w:t xml:space="preserve"> que adquieran energía para clientes con puntos frontera de tipo 1</w:t>
      </w:r>
      <w:r w:rsidR="00554E7C">
        <w:rPr>
          <w:rFonts w:cs="Arial"/>
        </w:rPr>
        <w:t>,</w:t>
      </w:r>
      <w:r w:rsidR="00F61E82">
        <w:rPr>
          <w:rFonts w:cs="Arial"/>
        </w:rPr>
        <w:t>2</w:t>
      </w:r>
      <w:r w:rsidR="00554E7C">
        <w:rPr>
          <w:rFonts w:cs="Arial"/>
        </w:rPr>
        <w:t xml:space="preserve"> y 3</w:t>
      </w:r>
      <w:r w:rsidR="00F61E82">
        <w:rPr>
          <w:rFonts w:cs="Arial"/>
        </w:rPr>
        <w:t xml:space="preserve"> </w:t>
      </w:r>
      <w:r>
        <w:rPr>
          <w:rFonts w:cs="Arial"/>
        </w:rPr>
        <w:t>podrán solicitar al operador del sistema</w:t>
      </w:r>
      <w:r w:rsidR="00F61E82">
        <w:rPr>
          <w:rFonts w:cs="Arial"/>
        </w:rPr>
        <w:t>,</w:t>
      </w:r>
      <w:r w:rsidR="00F61E82" w:rsidRPr="00F61E82">
        <w:rPr>
          <w:rFonts w:cs="Arial"/>
        </w:rPr>
        <w:t xml:space="preserve"> </w:t>
      </w:r>
      <w:r w:rsidR="00F61E82" w:rsidRPr="00B71CFB">
        <w:rPr>
          <w:rFonts w:cs="Arial"/>
        </w:rPr>
        <w:t>para cada una de sus unidades de programación,</w:t>
      </w:r>
      <w:r w:rsidR="00F61E82">
        <w:rPr>
          <w:rFonts w:cs="Arial"/>
        </w:rPr>
        <w:t xml:space="preserve"> </w:t>
      </w:r>
      <w:r>
        <w:rPr>
          <w:rFonts w:cs="Arial"/>
        </w:rPr>
        <w:t xml:space="preserve"> la liquidación provisional de los desvíos horarios del consumo en barras de central de estos clientes en la Liquidación Inicial Provisional Segunda en las condiciones establecidas en el apartado 6.6.1</w:t>
      </w:r>
      <w:r w:rsidR="00AF0BEA">
        <w:rPr>
          <w:rFonts w:cs="Arial"/>
        </w:rPr>
        <w:t>.</w:t>
      </w:r>
    </w:p>
    <w:p w14:paraId="79E5DA88" w14:textId="77777777" w:rsidR="00F61E82" w:rsidRDefault="00F61E82" w:rsidP="007E530A">
      <w:pPr>
        <w:ind w:left="540"/>
        <w:jc w:val="both"/>
        <w:rPr>
          <w:rFonts w:cs="Arial"/>
        </w:rPr>
      </w:pPr>
    </w:p>
    <w:p w14:paraId="01FD8D78" w14:textId="77777777" w:rsidR="00F61E82" w:rsidRDefault="006650D3" w:rsidP="00F61E82">
      <w:pPr>
        <w:ind w:left="540"/>
        <w:jc w:val="both"/>
        <w:rPr>
          <w:rFonts w:cs="Arial"/>
        </w:rPr>
      </w:pPr>
      <w:r>
        <w:rPr>
          <w:rFonts w:cs="Arial"/>
        </w:rPr>
        <w:t>L</w:t>
      </w:r>
      <w:r w:rsidR="00F61E82" w:rsidRPr="005F7DF2">
        <w:rPr>
          <w:rFonts w:cs="Arial"/>
        </w:rPr>
        <w:t xml:space="preserve">a elevación a barras de central se realizará con la última previsión mensual de coeficientes de pérdidas del apartado 2.b) de la disposición adicional cuarta del </w:t>
      </w:r>
      <w:r w:rsidR="00F61E82" w:rsidRPr="007B17CD">
        <w:rPr>
          <w:rFonts w:cs="Arial"/>
          <w:i/>
        </w:rPr>
        <w:t>Real Decreto 216/2014, de 28 de marzo, por el que se establece la metodología de cálculo de los precios voluntarios para el pequeño consumidor de energía eléctrica y su régimen jurídico de contratación</w:t>
      </w:r>
      <w:r w:rsidR="007B17CD">
        <w:rPr>
          <w:rFonts w:cs="Arial"/>
        </w:rPr>
        <w:t>.</w:t>
      </w:r>
    </w:p>
    <w:p w14:paraId="7728E405" w14:textId="77777777" w:rsidR="00F61E82" w:rsidRDefault="00F61E82" w:rsidP="007E530A">
      <w:pPr>
        <w:ind w:left="540"/>
        <w:jc w:val="both"/>
        <w:rPr>
          <w:rFonts w:cs="Arial"/>
        </w:rPr>
      </w:pPr>
    </w:p>
    <w:p w14:paraId="76C09332" w14:textId="77777777" w:rsidR="007E530A" w:rsidRDefault="007E530A" w:rsidP="007E530A">
      <w:pPr>
        <w:jc w:val="both"/>
        <w:rPr>
          <w:rFonts w:cs="Arial"/>
        </w:rPr>
      </w:pPr>
    </w:p>
    <w:p w14:paraId="54DBCDFD" w14:textId="77777777" w:rsidR="007E530A" w:rsidRDefault="007E530A" w:rsidP="007E530A">
      <w:pPr>
        <w:jc w:val="both"/>
        <w:rPr>
          <w:rFonts w:cs="Arial"/>
        </w:rPr>
      </w:pPr>
    </w:p>
    <w:p w14:paraId="0F7A4140" w14:textId="77777777" w:rsidR="007E530A" w:rsidRPr="00794984" w:rsidRDefault="007E530A" w:rsidP="007E530A">
      <w:pPr>
        <w:jc w:val="both"/>
        <w:rPr>
          <w:rFonts w:cs="Arial"/>
        </w:rPr>
      </w:pPr>
      <w:r w:rsidRPr="00794984">
        <w:rPr>
          <w:rFonts w:cs="Arial"/>
        </w:rPr>
        <w:t>6.6.1. Condiciones de la liquidación potestativa</w:t>
      </w:r>
    </w:p>
    <w:p w14:paraId="6025DBA9" w14:textId="77777777" w:rsidR="007E530A" w:rsidRDefault="007E530A" w:rsidP="007E530A">
      <w:pPr>
        <w:jc w:val="both"/>
        <w:rPr>
          <w:rFonts w:cs="Arial"/>
        </w:rPr>
      </w:pPr>
    </w:p>
    <w:p w14:paraId="2768D111" w14:textId="77777777" w:rsidR="007E530A" w:rsidRDefault="007E530A" w:rsidP="007E530A">
      <w:pPr>
        <w:ind w:left="540"/>
        <w:jc w:val="both"/>
        <w:rPr>
          <w:rFonts w:cs="Arial"/>
        </w:rPr>
      </w:pPr>
      <w:r>
        <w:rPr>
          <w:rFonts w:cs="Arial"/>
        </w:rPr>
        <w:t>Los requisitos necesarios para realizar la liquidación potestativa del mes M en la Liquidación Inicial Provisional Segunda son los siguientes:</w:t>
      </w:r>
    </w:p>
    <w:p w14:paraId="7B293783" w14:textId="77777777" w:rsidR="007E530A" w:rsidRDefault="007E530A" w:rsidP="007E530A">
      <w:pPr>
        <w:ind w:left="540"/>
        <w:jc w:val="both"/>
        <w:rPr>
          <w:rFonts w:cs="Arial"/>
        </w:rPr>
      </w:pPr>
    </w:p>
    <w:p w14:paraId="7743A196" w14:textId="77777777" w:rsidR="007E530A" w:rsidRDefault="007E530A" w:rsidP="007E530A">
      <w:pPr>
        <w:numPr>
          <w:ilvl w:val="0"/>
          <w:numId w:val="13"/>
        </w:numPr>
        <w:tabs>
          <w:tab w:val="clear" w:pos="720"/>
          <w:tab w:val="num" w:pos="900"/>
        </w:tabs>
        <w:ind w:left="900"/>
        <w:jc w:val="both"/>
        <w:rPr>
          <w:rFonts w:cs="Arial"/>
        </w:rPr>
      </w:pPr>
      <w:r>
        <w:rPr>
          <w:rFonts w:cs="Arial"/>
        </w:rPr>
        <w:t>La comunicación al operador del sistema del porcentaje del programa final de cada hora del mes M que corresponde al consumo previsto en barras de central en la hora de los clientes de tipo 1</w:t>
      </w:r>
      <w:r w:rsidR="00AF0BEA">
        <w:rPr>
          <w:rFonts w:cs="Arial"/>
        </w:rPr>
        <w:t>,</w:t>
      </w:r>
      <w:r w:rsidR="00F61E82">
        <w:rPr>
          <w:rFonts w:cs="Arial"/>
        </w:rPr>
        <w:t xml:space="preserve"> 2</w:t>
      </w:r>
      <w:r w:rsidR="00AF0BEA">
        <w:rPr>
          <w:rFonts w:cs="Arial"/>
        </w:rPr>
        <w:t xml:space="preserve"> y 3</w:t>
      </w:r>
      <w:r>
        <w:rPr>
          <w:rFonts w:cs="Arial"/>
        </w:rPr>
        <w:t xml:space="preserve">. Los porcentajes </w:t>
      </w:r>
      <w:r w:rsidR="009279DC">
        <w:rPr>
          <w:rFonts w:cs="Arial"/>
        </w:rPr>
        <w:t xml:space="preserve">anteriores </w:t>
      </w:r>
      <w:r>
        <w:rPr>
          <w:rFonts w:cs="Arial"/>
        </w:rPr>
        <w:t xml:space="preserve">se actualizarán al menos </w:t>
      </w:r>
      <w:r>
        <w:rPr>
          <w:rFonts w:cs="Arial"/>
        </w:rPr>
        <w:lastRenderedPageBreak/>
        <w:t xml:space="preserve">semanalmente y deberá estar comunicados para todas las horas del mes M antes del tercer día hábil del mes M+1. </w:t>
      </w:r>
    </w:p>
    <w:p w14:paraId="789AE136" w14:textId="77777777" w:rsidR="007E530A" w:rsidRDefault="007E530A" w:rsidP="007E530A">
      <w:pPr>
        <w:numPr>
          <w:ilvl w:val="0"/>
          <w:numId w:val="13"/>
        </w:numPr>
        <w:tabs>
          <w:tab w:val="clear" w:pos="720"/>
          <w:tab w:val="num" w:pos="900"/>
        </w:tabs>
        <w:ind w:left="900"/>
        <w:jc w:val="both"/>
        <w:rPr>
          <w:rFonts w:cs="Arial"/>
        </w:rPr>
      </w:pPr>
      <w:r>
        <w:rPr>
          <w:rFonts w:cs="Arial"/>
        </w:rPr>
        <w:t xml:space="preserve">La comunicación de los </w:t>
      </w:r>
      <w:r w:rsidR="00DF1A38">
        <w:rPr>
          <w:rFonts w:cs="Arial"/>
        </w:rPr>
        <w:t>Encargados de la Lectura</w:t>
      </w:r>
      <w:r>
        <w:rPr>
          <w:rFonts w:cs="Arial"/>
        </w:rPr>
        <w:t xml:space="preserve"> al Concentrador Principal de más del 90% de los valores horarios de medidas del mes M de los puntos frontera de los clientes de tipo 1</w:t>
      </w:r>
      <w:r w:rsidR="00AF0BEA">
        <w:rPr>
          <w:rFonts w:cs="Arial"/>
        </w:rPr>
        <w:t>,</w:t>
      </w:r>
      <w:r w:rsidR="00F61E82">
        <w:rPr>
          <w:rFonts w:cs="Arial"/>
        </w:rPr>
        <w:t>2</w:t>
      </w:r>
      <w:r w:rsidR="00AF0BEA">
        <w:rPr>
          <w:rFonts w:cs="Arial"/>
        </w:rPr>
        <w:t xml:space="preserve"> y 3</w:t>
      </w:r>
      <w:r w:rsidR="00F61E82">
        <w:rPr>
          <w:rFonts w:cs="Arial"/>
        </w:rPr>
        <w:t xml:space="preserve"> </w:t>
      </w:r>
      <w:r>
        <w:rPr>
          <w:rFonts w:cs="Arial"/>
        </w:rPr>
        <w:t xml:space="preserve">del </w:t>
      </w:r>
      <w:r w:rsidR="006650D3">
        <w:rPr>
          <w:rFonts w:cs="Arial"/>
        </w:rPr>
        <w:t>participante en el mercado</w:t>
      </w:r>
      <w:r w:rsidR="00BD3FAA">
        <w:rPr>
          <w:rFonts w:cs="Arial"/>
        </w:rPr>
        <w:t xml:space="preserve">. </w:t>
      </w:r>
    </w:p>
    <w:p w14:paraId="68BEE035" w14:textId="77777777" w:rsidR="007E530A" w:rsidRDefault="007E530A" w:rsidP="007E530A">
      <w:pPr>
        <w:numPr>
          <w:ilvl w:val="0"/>
          <w:numId w:val="13"/>
        </w:numPr>
        <w:tabs>
          <w:tab w:val="clear" w:pos="720"/>
          <w:tab w:val="num" w:pos="900"/>
        </w:tabs>
        <w:ind w:left="900"/>
        <w:jc w:val="both"/>
        <w:rPr>
          <w:rFonts w:cs="Arial"/>
        </w:rPr>
      </w:pPr>
      <w:r>
        <w:rPr>
          <w:rFonts w:cs="Arial"/>
        </w:rPr>
        <w:t xml:space="preserve">La realización de las comunicaciones del </w:t>
      </w:r>
      <w:r w:rsidR="006650D3">
        <w:rPr>
          <w:rFonts w:cs="Arial"/>
        </w:rPr>
        <w:t xml:space="preserve">participante en el mercado </w:t>
      </w:r>
      <w:r>
        <w:rPr>
          <w:rFonts w:cs="Arial"/>
        </w:rPr>
        <w:t>en el formato</w:t>
      </w:r>
      <w:r w:rsidR="00BD3FAA">
        <w:rPr>
          <w:rFonts w:cs="Arial"/>
        </w:rPr>
        <w:t xml:space="preserve"> electróni</w:t>
      </w:r>
      <w:r w:rsidR="0049095B">
        <w:rPr>
          <w:rFonts w:cs="Arial"/>
        </w:rPr>
        <w:t>c</w:t>
      </w:r>
      <w:r w:rsidR="00BD3FAA">
        <w:rPr>
          <w:rFonts w:cs="Arial"/>
        </w:rPr>
        <w:t>o</w:t>
      </w:r>
      <w:r>
        <w:rPr>
          <w:rFonts w:cs="Arial"/>
        </w:rPr>
        <w:t xml:space="preserve"> y con la frecuencia establecidos por el operador del sistema</w:t>
      </w:r>
      <w:r w:rsidR="00BD3FAA" w:rsidRPr="00BD3FAA">
        <w:rPr>
          <w:rFonts w:cs="Arial"/>
        </w:rPr>
        <w:t xml:space="preserve"> </w:t>
      </w:r>
      <w:r w:rsidR="00BD3FAA">
        <w:rPr>
          <w:rFonts w:cs="Arial"/>
        </w:rPr>
        <w:t>antes del tercer día hábil del mes M+1</w:t>
      </w:r>
      <w:r>
        <w:rPr>
          <w:rFonts w:cs="Arial"/>
        </w:rPr>
        <w:t>.</w:t>
      </w:r>
    </w:p>
    <w:p w14:paraId="7DAC3A60" w14:textId="77777777" w:rsidR="007E530A" w:rsidRDefault="007E530A" w:rsidP="007E530A">
      <w:pPr>
        <w:tabs>
          <w:tab w:val="num" w:pos="900"/>
        </w:tabs>
        <w:ind w:hanging="180"/>
        <w:jc w:val="both"/>
        <w:rPr>
          <w:rFonts w:cs="Arial"/>
        </w:rPr>
      </w:pPr>
    </w:p>
    <w:p w14:paraId="53486F02" w14:textId="77777777" w:rsidR="00BD3FAA" w:rsidRDefault="00BD3FAA" w:rsidP="00BD3FAA">
      <w:pPr>
        <w:ind w:left="540"/>
        <w:jc w:val="both"/>
        <w:rPr>
          <w:rFonts w:cs="Arial"/>
        </w:rPr>
      </w:pPr>
      <w:r>
        <w:rPr>
          <w:rFonts w:cs="Arial"/>
        </w:rPr>
        <w:t xml:space="preserve">Sin perjuicio de lo establecido en el </w:t>
      </w:r>
      <w:r w:rsidR="007B17CD">
        <w:rPr>
          <w:rFonts w:cs="Arial"/>
        </w:rPr>
        <w:t>p</w:t>
      </w:r>
      <w:r>
        <w:rPr>
          <w:rFonts w:cs="Arial"/>
        </w:rPr>
        <w:t xml:space="preserve">rocedimiento de </w:t>
      </w:r>
      <w:r w:rsidR="007B17CD">
        <w:rPr>
          <w:rFonts w:cs="Arial"/>
        </w:rPr>
        <w:t>o</w:t>
      </w:r>
      <w:r>
        <w:rPr>
          <w:rFonts w:cs="Arial"/>
        </w:rPr>
        <w:t xml:space="preserve">peración 10.11, los Encargados de la Lectura deberán comunicar </w:t>
      </w:r>
      <w:r w:rsidR="0049095B">
        <w:rPr>
          <w:rFonts w:cs="Arial"/>
        </w:rPr>
        <w:t xml:space="preserve">diariamente al Concentrador Principal </w:t>
      </w:r>
      <w:r>
        <w:rPr>
          <w:rFonts w:cs="Arial"/>
        </w:rPr>
        <w:t>la información de medidas de los puntos de tipo 1</w:t>
      </w:r>
      <w:r w:rsidR="00AF0BEA">
        <w:rPr>
          <w:rFonts w:cs="Arial"/>
        </w:rPr>
        <w:t>,</w:t>
      </w:r>
      <w:r w:rsidR="009A607A">
        <w:rPr>
          <w:rFonts w:cs="Arial"/>
        </w:rPr>
        <w:t xml:space="preserve"> 2</w:t>
      </w:r>
      <w:r w:rsidR="00AF0BEA">
        <w:rPr>
          <w:rFonts w:cs="Arial"/>
        </w:rPr>
        <w:t xml:space="preserve"> y 3</w:t>
      </w:r>
      <w:r w:rsidR="009A607A">
        <w:rPr>
          <w:rFonts w:cs="Arial"/>
        </w:rPr>
        <w:t xml:space="preserve"> </w:t>
      </w:r>
      <w:r>
        <w:rPr>
          <w:rFonts w:cs="Arial"/>
        </w:rPr>
        <w:t xml:space="preserve">del </w:t>
      </w:r>
      <w:r w:rsidR="006650D3">
        <w:rPr>
          <w:rFonts w:cs="Arial"/>
        </w:rPr>
        <w:t xml:space="preserve">participante en el mercado </w:t>
      </w:r>
      <w:r>
        <w:rPr>
          <w:rFonts w:cs="Arial"/>
        </w:rPr>
        <w:t>con liquidación potestativa.</w:t>
      </w:r>
    </w:p>
    <w:p w14:paraId="1CD77C91" w14:textId="77777777" w:rsidR="007E530A" w:rsidRDefault="007E530A" w:rsidP="007E530A">
      <w:pPr>
        <w:tabs>
          <w:tab w:val="num" w:pos="900"/>
        </w:tabs>
        <w:ind w:hanging="180"/>
        <w:jc w:val="both"/>
        <w:rPr>
          <w:rFonts w:cs="Arial"/>
        </w:rPr>
      </w:pPr>
    </w:p>
    <w:p w14:paraId="11D27C2D" w14:textId="77777777" w:rsidR="007E530A" w:rsidRDefault="007E530A" w:rsidP="007E530A">
      <w:pPr>
        <w:tabs>
          <w:tab w:val="num" w:pos="900"/>
        </w:tabs>
        <w:ind w:left="540"/>
        <w:jc w:val="both"/>
        <w:rPr>
          <w:rFonts w:cs="Arial"/>
        </w:rPr>
      </w:pPr>
      <w:r>
        <w:rPr>
          <w:rFonts w:cs="Arial"/>
        </w:rPr>
        <w:t>En el caso de que no se disponga en el Concentrador Principal del 100% de los valores horarios de medidas del mes M de los puntos frontera de tipo 1</w:t>
      </w:r>
      <w:r w:rsidR="0073558E">
        <w:rPr>
          <w:rFonts w:cs="Arial"/>
        </w:rPr>
        <w:t>,</w:t>
      </w:r>
      <w:r w:rsidR="00E7251F" w:rsidRPr="00F61E82">
        <w:rPr>
          <w:rFonts w:cs="Arial"/>
        </w:rPr>
        <w:t xml:space="preserve"> 2</w:t>
      </w:r>
      <w:r w:rsidR="0073558E">
        <w:rPr>
          <w:rFonts w:cs="Arial"/>
        </w:rPr>
        <w:t xml:space="preserve"> y 3</w:t>
      </w:r>
      <w:r w:rsidRPr="00F61E82">
        <w:rPr>
          <w:rFonts w:cs="Arial"/>
        </w:rPr>
        <w:t xml:space="preserve"> del </w:t>
      </w:r>
      <w:r w:rsidR="006650D3">
        <w:rPr>
          <w:rFonts w:cs="Arial"/>
        </w:rPr>
        <w:t>participante en el mercado</w:t>
      </w:r>
      <w:r w:rsidRPr="00F61E82">
        <w:rPr>
          <w:rFonts w:cs="Arial"/>
        </w:rPr>
        <w:t>, se multiplicarán todas los valores horarios disponibles por el coeficiente k=</w:t>
      </w:r>
      <w:r w:rsidR="00E7251F">
        <w:rPr>
          <w:rFonts w:cs="Arial"/>
        </w:rPr>
        <w:t>100/p</w:t>
      </w:r>
      <w:r>
        <w:rPr>
          <w:rFonts w:cs="Arial"/>
        </w:rPr>
        <w:t xml:space="preserve"> siendo p el porcentaje del número de valores horarios del mes M disponibles en el Concentrador Principal respecto al total esperable de 24 valores diarios por cada día del mes M en el que el punto frontera está asignado al </w:t>
      </w:r>
      <w:r w:rsidR="006650D3">
        <w:rPr>
          <w:rFonts w:cs="Arial"/>
        </w:rPr>
        <w:t>participante en el mercado</w:t>
      </w:r>
      <w:r>
        <w:rPr>
          <w:rFonts w:cs="Arial"/>
        </w:rPr>
        <w:t xml:space="preserve">. </w:t>
      </w:r>
    </w:p>
    <w:p w14:paraId="52F29859" w14:textId="77777777" w:rsidR="007E530A" w:rsidRDefault="007E530A" w:rsidP="007E530A">
      <w:pPr>
        <w:jc w:val="both"/>
        <w:rPr>
          <w:rFonts w:cs="Arial"/>
        </w:rPr>
      </w:pPr>
    </w:p>
    <w:p w14:paraId="3FCB6B8B" w14:textId="4D17E059" w:rsidR="007E530A" w:rsidRPr="00053C6D" w:rsidRDefault="007E530A" w:rsidP="007E530A">
      <w:pPr>
        <w:ind w:left="540"/>
        <w:jc w:val="both"/>
        <w:rPr>
          <w:rFonts w:cs="Arial"/>
        </w:rPr>
      </w:pPr>
      <w:r w:rsidRPr="00053C6D">
        <w:rPr>
          <w:rFonts w:cs="Arial"/>
        </w:rPr>
        <w:t>El operador del sistema liquidará el desvío de la cuota del programa correspondiente al consumo en barras de central de los clientes de tipo 1</w:t>
      </w:r>
      <w:r w:rsidR="00AF0BEA" w:rsidRPr="00053C6D">
        <w:rPr>
          <w:rFonts w:cs="Arial"/>
        </w:rPr>
        <w:t>,</w:t>
      </w:r>
      <w:r w:rsidR="00E7251F" w:rsidRPr="00053C6D">
        <w:rPr>
          <w:rFonts w:cs="Arial"/>
        </w:rPr>
        <w:t xml:space="preserve"> 2</w:t>
      </w:r>
      <w:r w:rsidR="00AF0BEA" w:rsidRPr="00053C6D">
        <w:rPr>
          <w:rFonts w:cs="Arial"/>
        </w:rPr>
        <w:t xml:space="preserve"> y 3</w:t>
      </w:r>
      <w:r w:rsidRPr="00053C6D">
        <w:rPr>
          <w:rFonts w:cs="Arial"/>
        </w:rPr>
        <w:t xml:space="preserve"> conforme a lo dispuesto en el </w:t>
      </w:r>
      <w:r w:rsidR="00A0064D" w:rsidRPr="00053C6D">
        <w:rPr>
          <w:rFonts w:cs="Arial"/>
        </w:rPr>
        <w:t>p</w:t>
      </w:r>
      <w:r w:rsidRPr="00053C6D">
        <w:rPr>
          <w:rFonts w:cs="Arial"/>
        </w:rPr>
        <w:t xml:space="preserve">rocedimiento de </w:t>
      </w:r>
      <w:r w:rsidR="00A0064D" w:rsidRPr="00053C6D">
        <w:rPr>
          <w:rFonts w:cs="Arial"/>
        </w:rPr>
        <w:t>o</w:t>
      </w:r>
      <w:r w:rsidRPr="00053C6D">
        <w:rPr>
          <w:rFonts w:cs="Arial"/>
        </w:rPr>
        <w:t>peración 14.4 para las liquidaciones de desvíos con cierre de medidas</w:t>
      </w:r>
      <w:r w:rsidR="00F570C4" w:rsidRPr="00053C6D">
        <w:rPr>
          <w:rFonts w:cs="Arial"/>
        </w:rPr>
        <w:t xml:space="preserve"> de demanda</w:t>
      </w:r>
      <w:r w:rsidRPr="00053C6D">
        <w:rPr>
          <w:rFonts w:cs="Arial"/>
        </w:rPr>
        <w:t xml:space="preserve">. </w:t>
      </w:r>
    </w:p>
    <w:p w14:paraId="79E98BD5" w14:textId="77777777" w:rsidR="007E530A" w:rsidRPr="00053C6D" w:rsidRDefault="007E530A" w:rsidP="007E530A">
      <w:pPr>
        <w:ind w:left="540"/>
        <w:jc w:val="both"/>
        <w:rPr>
          <w:rFonts w:cs="Arial"/>
        </w:rPr>
      </w:pPr>
    </w:p>
    <w:p w14:paraId="0FA67081" w14:textId="77777777" w:rsidR="0049095B" w:rsidRDefault="0049095B" w:rsidP="00AF0BEA">
      <w:pPr>
        <w:tabs>
          <w:tab w:val="num" w:pos="900"/>
        </w:tabs>
        <w:ind w:left="540"/>
        <w:jc w:val="both"/>
        <w:rPr>
          <w:rFonts w:cs="Arial"/>
        </w:rPr>
      </w:pPr>
      <w:r w:rsidRPr="00053C6D">
        <w:rPr>
          <w:rFonts w:cs="Arial"/>
        </w:rPr>
        <w:t>En todo caso, el operador del sistema podrá denegar la solicitud de liquidación potestativa de un mes si las medidas disponibles son manifiestamente insuficientes.</w:t>
      </w:r>
      <w:r w:rsidR="00AF0BEA" w:rsidRPr="00053C6D">
        <w:rPr>
          <w:rFonts w:cs="Arial"/>
        </w:rPr>
        <w:t xml:space="preserve"> En particular, </w:t>
      </w:r>
      <w:r w:rsidR="00DF3CEF" w:rsidRPr="00053C6D">
        <w:rPr>
          <w:rFonts w:cs="Arial"/>
        </w:rPr>
        <w:t>podrá denegar la</w:t>
      </w:r>
      <w:r w:rsidR="00AF0BEA" w:rsidRPr="00053C6D">
        <w:rPr>
          <w:rFonts w:cs="Arial"/>
        </w:rPr>
        <w:t xml:space="preserve"> liquidación potestativa en un mes si las medidas de tipo 1, 2 y 3 </w:t>
      </w:r>
      <w:r w:rsidR="0058091F" w:rsidRPr="00053C6D">
        <w:rPr>
          <w:rFonts w:cs="Arial"/>
        </w:rPr>
        <w:t xml:space="preserve">disponibles, </w:t>
      </w:r>
      <w:r w:rsidR="00AF0BEA" w:rsidRPr="00053C6D">
        <w:rPr>
          <w:rFonts w:cs="Arial"/>
        </w:rPr>
        <w:t>elevadas a barras de central</w:t>
      </w:r>
      <w:r w:rsidR="0058091F" w:rsidRPr="00053C6D">
        <w:rPr>
          <w:rFonts w:cs="Arial"/>
        </w:rPr>
        <w:t>,</w:t>
      </w:r>
      <w:r w:rsidR="00AF0BEA" w:rsidRPr="00053C6D">
        <w:rPr>
          <w:rFonts w:cs="Arial"/>
        </w:rPr>
        <w:t xml:space="preserve"> son inferiores al 90% de su programa.</w:t>
      </w:r>
    </w:p>
    <w:p w14:paraId="7F36BDBB" w14:textId="77777777" w:rsidR="007E530A" w:rsidRDefault="007E530A" w:rsidP="007E530A">
      <w:pPr>
        <w:jc w:val="both"/>
        <w:rPr>
          <w:rFonts w:cs="Arial"/>
          <w:b/>
          <w:i/>
        </w:rPr>
      </w:pPr>
    </w:p>
    <w:p w14:paraId="7219A9F7" w14:textId="77777777" w:rsidR="007E530A" w:rsidRPr="00E050BF" w:rsidRDefault="007E530A" w:rsidP="00031CAB">
      <w:pPr>
        <w:tabs>
          <w:tab w:val="left" w:pos="540"/>
        </w:tabs>
        <w:spacing w:afterLines="100" w:after="240"/>
        <w:ind w:left="539" w:firstLine="1"/>
        <w:jc w:val="both"/>
        <w:outlineLvl w:val="0"/>
        <w:rPr>
          <w:rFonts w:cs="Arial"/>
          <w:szCs w:val="22"/>
        </w:rPr>
      </w:pPr>
    </w:p>
    <w:p w14:paraId="5D9A4C75" w14:textId="77777777" w:rsidR="000D5A2A" w:rsidRPr="00794984" w:rsidRDefault="00B310C1" w:rsidP="00031CAB">
      <w:pPr>
        <w:pStyle w:val="Ttulo2"/>
        <w:numPr>
          <w:ilvl w:val="0"/>
          <w:numId w:val="0"/>
        </w:numPr>
        <w:spacing w:afterLines="100"/>
        <w:ind w:left="539" w:hanging="539"/>
        <w:rPr>
          <w:rFonts w:cs="Arial"/>
          <w:b w:val="0"/>
          <w:i w:val="0"/>
          <w:sz w:val="22"/>
          <w:szCs w:val="22"/>
        </w:rPr>
      </w:pPr>
      <w:bookmarkStart w:id="37" w:name="_Toc136057156"/>
      <w:r w:rsidRPr="00794984">
        <w:rPr>
          <w:rFonts w:cs="Arial"/>
          <w:b w:val="0"/>
          <w:i w:val="0"/>
          <w:sz w:val="22"/>
          <w:szCs w:val="22"/>
        </w:rPr>
        <w:t>6</w:t>
      </w:r>
      <w:r w:rsidR="00E050BF" w:rsidRPr="00794984">
        <w:rPr>
          <w:rFonts w:cs="Arial"/>
          <w:b w:val="0"/>
          <w:i w:val="0"/>
          <w:sz w:val="22"/>
          <w:szCs w:val="22"/>
        </w:rPr>
        <w:t>.</w:t>
      </w:r>
      <w:r w:rsidR="007E530A" w:rsidRPr="00794984">
        <w:rPr>
          <w:rFonts w:cs="Arial"/>
          <w:b w:val="0"/>
          <w:i w:val="0"/>
          <w:sz w:val="22"/>
          <w:szCs w:val="22"/>
        </w:rPr>
        <w:t>7</w:t>
      </w:r>
      <w:r w:rsidR="00E050BF" w:rsidRPr="00794984">
        <w:rPr>
          <w:rFonts w:cs="Arial"/>
          <w:b w:val="0"/>
          <w:i w:val="0"/>
          <w:sz w:val="22"/>
          <w:szCs w:val="22"/>
        </w:rPr>
        <w:tab/>
      </w:r>
      <w:r w:rsidR="000D5A2A" w:rsidRPr="00794984">
        <w:rPr>
          <w:rFonts w:cs="Arial"/>
          <w:b w:val="0"/>
          <w:i w:val="0"/>
          <w:sz w:val="22"/>
          <w:szCs w:val="22"/>
        </w:rPr>
        <w:t>Días inhábiles y festivos de ámbito nacional</w:t>
      </w:r>
      <w:bookmarkEnd w:id="37"/>
    </w:p>
    <w:p w14:paraId="03741BB8" w14:textId="77777777" w:rsidR="000D5A2A" w:rsidRPr="00E050BF" w:rsidRDefault="000D5A2A" w:rsidP="00031CAB">
      <w:pPr>
        <w:tabs>
          <w:tab w:val="left" w:pos="540"/>
        </w:tabs>
        <w:spacing w:afterLines="100" w:after="240"/>
        <w:ind w:left="539"/>
        <w:jc w:val="both"/>
        <w:outlineLvl w:val="0"/>
        <w:rPr>
          <w:rFonts w:cs="Arial"/>
          <w:szCs w:val="22"/>
        </w:rPr>
      </w:pPr>
      <w:r w:rsidRPr="00E050BF">
        <w:rPr>
          <w:rFonts w:cs="Arial"/>
          <w:szCs w:val="22"/>
        </w:rPr>
        <w:t xml:space="preserve">A efectos del proceso de liquidación serán días inhábiles: los sábados, los domingos, los festivos en la plaza de Madrid, el 24 de diciembre, el 31 de diciembre, y los que, hasta un máximo de dos días anuales, determine el </w:t>
      </w:r>
      <w:r w:rsidR="001D29F7">
        <w:rPr>
          <w:rFonts w:cs="Arial"/>
          <w:szCs w:val="22"/>
        </w:rPr>
        <w:t>o</w:t>
      </w:r>
      <w:r w:rsidRPr="00E050BF">
        <w:rPr>
          <w:rFonts w:cs="Arial"/>
          <w:szCs w:val="22"/>
        </w:rPr>
        <w:t xml:space="preserve">perador del </w:t>
      </w:r>
      <w:r w:rsidR="001D29F7">
        <w:rPr>
          <w:rFonts w:cs="Arial"/>
          <w:szCs w:val="22"/>
        </w:rPr>
        <w:t>s</w:t>
      </w:r>
      <w:r w:rsidRPr="00E050BF">
        <w:rPr>
          <w:rFonts w:cs="Arial"/>
          <w:szCs w:val="22"/>
        </w:rPr>
        <w:t>istema.</w:t>
      </w:r>
    </w:p>
    <w:p w14:paraId="185814F3" w14:textId="77777777" w:rsidR="000D5A2A" w:rsidRPr="00E050BF" w:rsidRDefault="000D5A2A" w:rsidP="00031CAB">
      <w:pPr>
        <w:tabs>
          <w:tab w:val="left" w:pos="540"/>
        </w:tabs>
        <w:spacing w:afterLines="100" w:after="240"/>
        <w:ind w:left="539"/>
        <w:jc w:val="both"/>
        <w:outlineLvl w:val="0"/>
        <w:rPr>
          <w:rFonts w:cs="Arial"/>
          <w:szCs w:val="22"/>
        </w:rPr>
      </w:pPr>
      <w:r w:rsidRPr="00E050BF">
        <w:rPr>
          <w:rFonts w:cs="Arial"/>
          <w:szCs w:val="22"/>
        </w:rPr>
        <w:t xml:space="preserve">El </w:t>
      </w:r>
      <w:r w:rsidR="001D29F7">
        <w:rPr>
          <w:rFonts w:cs="Arial"/>
          <w:szCs w:val="22"/>
        </w:rPr>
        <w:t>o</w:t>
      </w:r>
      <w:r w:rsidRPr="00E050BF">
        <w:rPr>
          <w:rFonts w:cs="Arial"/>
          <w:szCs w:val="22"/>
        </w:rPr>
        <w:t xml:space="preserve">perador del </w:t>
      </w:r>
      <w:r w:rsidR="001D29F7">
        <w:rPr>
          <w:rFonts w:cs="Arial"/>
          <w:szCs w:val="22"/>
        </w:rPr>
        <w:t>s</w:t>
      </w:r>
      <w:r w:rsidRPr="00E050BF">
        <w:rPr>
          <w:rFonts w:cs="Arial"/>
          <w:szCs w:val="22"/>
        </w:rPr>
        <w:t xml:space="preserve">istema pondrá </w:t>
      </w:r>
      <w:r w:rsidR="008962AE" w:rsidRPr="00E050BF">
        <w:rPr>
          <w:rFonts w:cs="Arial"/>
          <w:szCs w:val="22"/>
        </w:rPr>
        <w:t xml:space="preserve">a </w:t>
      </w:r>
      <w:r w:rsidRPr="00E050BF">
        <w:rPr>
          <w:rFonts w:cs="Arial"/>
          <w:szCs w:val="22"/>
        </w:rPr>
        <w:t xml:space="preserve">disposición de los </w:t>
      </w:r>
      <w:r w:rsidR="00E46A4E">
        <w:rPr>
          <w:rFonts w:cs="Arial"/>
          <w:szCs w:val="22"/>
        </w:rPr>
        <w:t>participantes del mercado</w:t>
      </w:r>
      <w:r w:rsidRPr="00E050BF">
        <w:rPr>
          <w:rFonts w:cs="Arial"/>
          <w:szCs w:val="22"/>
        </w:rPr>
        <w:t xml:space="preserve">, antes del inicio de cada año natural, </w:t>
      </w:r>
      <w:r w:rsidR="002116FD" w:rsidRPr="00E050BF">
        <w:rPr>
          <w:rFonts w:cs="Arial"/>
          <w:szCs w:val="22"/>
        </w:rPr>
        <w:t xml:space="preserve">la relación de </w:t>
      </w:r>
      <w:r w:rsidRPr="00E050BF">
        <w:rPr>
          <w:rFonts w:cs="Arial"/>
          <w:szCs w:val="22"/>
        </w:rPr>
        <w:t>los días inhábiles que no sean sábados ni domingos.</w:t>
      </w:r>
    </w:p>
    <w:p w14:paraId="06285D1D" w14:textId="77777777" w:rsidR="000D5A2A" w:rsidRPr="00E050BF" w:rsidRDefault="000D5A2A" w:rsidP="00031CAB">
      <w:pPr>
        <w:tabs>
          <w:tab w:val="left" w:pos="540"/>
        </w:tabs>
        <w:spacing w:afterLines="100" w:after="240"/>
        <w:ind w:left="539"/>
        <w:jc w:val="both"/>
        <w:outlineLvl w:val="0"/>
        <w:rPr>
          <w:rFonts w:cs="Arial"/>
          <w:szCs w:val="22"/>
        </w:rPr>
      </w:pPr>
      <w:r w:rsidRPr="00E050BF">
        <w:rPr>
          <w:rFonts w:cs="Arial"/>
          <w:szCs w:val="22"/>
        </w:rPr>
        <w:t xml:space="preserve">A efectos del cálculo de los derechos de cobro y de las obligaciones de pago en los que corresponda su aplicación, el </w:t>
      </w:r>
      <w:r w:rsidR="001D29F7">
        <w:rPr>
          <w:rFonts w:cs="Arial"/>
          <w:szCs w:val="22"/>
        </w:rPr>
        <w:t>o</w:t>
      </w:r>
      <w:r w:rsidRPr="00E050BF">
        <w:rPr>
          <w:rFonts w:cs="Arial"/>
          <w:szCs w:val="22"/>
        </w:rPr>
        <w:t xml:space="preserve">perador del </w:t>
      </w:r>
      <w:r w:rsidR="001D29F7">
        <w:rPr>
          <w:rFonts w:cs="Arial"/>
          <w:szCs w:val="22"/>
        </w:rPr>
        <w:t>s</w:t>
      </w:r>
      <w:r w:rsidRPr="00E050BF">
        <w:rPr>
          <w:rFonts w:cs="Arial"/>
          <w:szCs w:val="22"/>
        </w:rPr>
        <w:t xml:space="preserve">istema pondrá </w:t>
      </w:r>
      <w:r w:rsidR="00C23DE0" w:rsidRPr="00E050BF">
        <w:rPr>
          <w:rFonts w:cs="Arial"/>
          <w:szCs w:val="22"/>
        </w:rPr>
        <w:t xml:space="preserve">a </w:t>
      </w:r>
      <w:r w:rsidRPr="00E050BF">
        <w:rPr>
          <w:rFonts w:cs="Arial"/>
          <w:szCs w:val="22"/>
        </w:rPr>
        <w:t>disposición de los</w:t>
      </w:r>
      <w:r w:rsidR="009A607A" w:rsidRPr="009A607A">
        <w:rPr>
          <w:rFonts w:cs="Arial"/>
          <w:szCs w:val="22"/>
        </w:rPr>
        <w:t xml:space="preserve"> </w:t>
      </w:r>
      <w:r w:rsidR="009A607A">
        <w:rPr>
          <w:rFonts w:cs="Arial"/>
          <w:szCs w:val="22"/>
        </w:rPr>
        <w:t xml:space="preserve">participantes </w:t>
      </w:r>
      <w:r w:rsidR="00BF49D4">
        <w:rPr>
          <w:rFonts w:cs="Arial"/>
          <w:szCs w:val="22"/>
        </w:rPr>
        <w:t>en el</w:t>
      </w:r>
      <w:r w:rsidR="009A607A">
        <w:rPr>
          <w:rFonts w:cs="Arial"/>
          <w:szCs w:val="22"/>
        </w:rPr>
        <w:t xml:space="preserve"> mercado</w:t>
      </w:r>
      <w:r w:rsidRPr="00E050BF">
        <w:rPr>
          <w:rFonts w:cs="Arial"/>
          <w:szCs w:val="22"/>
        </w:rPr>
        <w:t xml:space="preserve">, antes del inicio de cada año natural, </w:t>
      </w:r>
      <w:r w:rsidR="002116FD" w:rsidRPr="00E050BF">
        <w:rPr>
          <w:rFonts w:cs="Arial"/>
          <w:szCs w:val="22"/>
        </w:rPr>
        <w:t xml:space="preserve">la relación de </w:t>
      </w:r>
      <w:r w:rsidRPr="00E050BF">
        <w:rPr>
          <w:rFonts w:cs="Arial"/>
          <w:szCs w:val="22"/>
        </w:rPr>
        <w:t xml:space="preserve">los días festivos de ámbito nacional a los que se refiere el </w:t>
      </w:r>
      <w:r w:rsidR="00B17BB3">
        <w:rPr>
          <w:rFonts w:cs="Arial"/>
          <w:szCs w:val="22"/>
        </w:rPr>
        <w:t xml:space="preserve">anexo II de la </w:t>
      </w:r>
      <w:r w:rsidR="00A0064D">
        <w:rPr>
          <w:rFonts w:cs="Arial"/>
          <w:szCs w:val="22"/>
        </w:rPr>
        <w:t>O</w:t>
      </w:r>
      <w:r w:rsidR="00B17BB3">
        <w:rPr>
          <w:rFonts w:cs="Arial"/>
          <w:szCs w:val="22"/>
        </w:rPr>
        <w:t>rden ITC/2794/2007, de 27 de septiembre, por el que se establecen las tarifas eléctricas a partir del 1 de octubre de 2007</w:t>
      </w:r>
      <w:r w:rsidRPr="00E050BF">
        <w:rPr>
          <w:rFonts w:cs="Arial"/>
          <w:szCs w:val="22"/>
        </w:rPr>
        <w:t>.</w:t>
      </w:r>
    </w:p>
    <w:sectPr w:rsidR="000D5A2A" w:rsidRPr="00E050BF" w:rsidSect="009D78EC">
      <w:headerReference w:type="default" r:id="rId11"/>
      <w:footerReference w:type="default" r:id="rId12"/>
      <w:headerReference w:type="first" r:id="rId13"/>
      <w:footerReference w:type="first" r:id="rId14"/>
      <w:pgSz w:w="11906" w:h="16838" w:code="9"/>
      <w:pgMar w:top="1315" w:right="1134" w:bottom="1418" w:left="1588"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04E3A" w14:textId="77777777" w:rsidR="00E50ABC" w:rsidRDefault="00E50ABC">
      <w:r>
        <w:separator/>
      </w:r>
    </w:p>
  </w:endnote>
  <w:endnote w:type="continuationSeparator" w:id="0">
    <w:p w14:paraId="636B5DAA" w14:textId="77777777" w:rsidR="00E50ABC" w:rsidRDefault="00E50ABC">
      <w:r>
        <w:continuationSeparator/>
      </w:r>
    </w:p>
  </w:endnote>
  <w:endnote w:type="continuationNotice" w:id="1">
    <w:p w14:paraId="6161E834" w14:textId="77777777" w:rsidR="00E50ABC" w:rsidRDefault="00E50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37482" w14:textId="77777777" w:rsidR="0093465C" w:rsidRDefault="0093465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AFC81" w14:textId="77777777" w:rsidR="006D3B8F" w:rsidRDefault="006D3B8F" w:rsidP="00A52B49">
    <w:pPr>
      <w:pStyle w:val="Piedepgina"/>
      <w:rPr>
        <w:i/>
        <w:sz w:val="18"/>
        <w:szCs w:val="18"/>
      </w:rPr>
    </w:pPr>
  </w:p>
  <w:p w14:paraId="1D058E1F" w14:textId="77777777" w:rsidR="006D3B8F" w:rsidRPr="00A52B49" w:rsidRDefault="006D3B8F" w:rsidP="00A52B49">
    <w:pPr>
      <w:pStyle w:val="Piedepgina"/>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DC2CF" w14:textId="77777777" w:rsidR="00E50ABC" w:rsidRDefault="00E50ABC">
      <w:r>
        <w:separator/>
      </w:r>
    </w:p>
  </w:footnote>
  <w:footnote w:type="continuationSeparator" w:id="0">
    <w:p w14:paraId="78CC79E3" w14:textId="77777777" w:rsidR="00E50ABC" w:rsidRDefault="00E50ABC">
      <w:r>
        <w:continuationSeparator/>
      </w:r>
    </w:p>
  </w:footnote>
  <w:footnote w:type="continuationNotice" w:id="1">
    <w:p w14:paraId="0BF1F897" w14:textId="77777777" w:rsidR="00E50ABC" w:rsidRDefault="00E50A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53813" w14:textId="77777777" w:rsidR="0093465C" w:rsidRDefault="0093465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0FCA69" w14:textId="77777777" w:rsidR="006D3B8F" w:rsidRDefault="006D3B8F" w:rsidP="00395C03">
    <w:pPr>
      <w:pStyle w:val="Encabezado"/>
    </w:pPr>
  </w:p>
  <w:p w14:paraId="4BD50D0A" w14:textId="77777777" w:rsidR="006D3B8F" w:rsidRPr="00AB2822" w:rsidRDefault="006D3B8F" w:rsidP="00395C03">
    <w:pPr>
      <w:pStyle w:val="Encabezado"/>
    </w:pPr>
  </w:p>
  <w:p w14:paraId="47620BE1" w14:textId="77777777" w:rsidR="006D3B8F" w:rsidRPr="00395C03" w:rsidRDefault="006D3B8F" w:rsidP="00395C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A7B"/>
    <w:multiLevelType w:val="hybridMultilevel"/>
    <w:tmpl w:val="E3B07E1A"/>
    <w:lvl w:ilvl="0" w:tplc="4FE2F33A">
      <w:start w:val="1"/>
      <w:numFmt w:val="lowerLetter"/>
      <w:lvlText w:val="%1."/>
      <w:lvlJc w:val="left"/>
      <w:pPr>
        <w:tabs>
          <w:tab w:val="num" w:pos="2145"/>
        </w:tabs>
        <w:ind w:left="2145" w:hanging="360"/>
      </w:pPr>
      <w:rPr>
        <w:rFonts w:hint="default"/>
        <w:b w:val="0"/>
      </w:rPr>
    </w:lvl>
    <w:lvl w:ilvl="1" w:tplc="0C0A0019">
      <w:start w:val="1"/>
      <w:numFmt w:val="lowerLetter"/>
      <w:pStyle w:val="Ttulo2"/>
      <w:lvlText w:val="%2."/>
      <w:lvlJc w:val="left"/>
      <w:pPr>
        <w:tabs>
          <w:tab w:val="num" w:pos="2145"/>
        </w:tabs>
        <w:ind w:left="2145" w:hanging="360"/>
      </w:pPr>
    </w:lvl>
    <w:lvl w:ilvl="2" w:tplc="0C0A001B" w:tentative="1">
      <w:start w:val="1"/>
      <w:numFmt w:val="lowerRoman"/>
      <w:lvlText w:val="%3."/>
      <w:lvlJc w:val="right"/>
      <w:pPr>
        <w:tabs>
          <w:tab w:val="num" w:pos="2865"/>
        </w:tabs>
        <w:ind w:left="2865" w:hanging="180"/>
      </w:pPr>
    </w:lvl>
    <w:lvl w:ilvl="3" w:tplc="0C0A000F" w:tentative="1">
      <w:start w:val="1"/>
      <w:numFmt w:val="decimal"/>
      <w:lvlText w:val="%4."/>
      <w:lvlJc w:val="left"/>
      <w:pPr>
        <w:tabs>
          <w:tab w:val="num" w:pos="3585"/>
        </w:tabs>
        <w:ind w:left="3585" w:hanging="360"/>
      </w:pPr>
    </w:lvl>
    <w:lvl w:ilvl="4" w:tplc="0C0A0019" w:tentative="1">
      <w:start w:val="1"/>
      <w:numFmt w:val="lowerLetter"/>
      <w:lvlText w:val="%5."/>
      <w:lvlJc w:val="left"/>
      <w:pPr>
        <w:tabs>
          <w:tab w:val="num" w:pos="4305"/>
        </w:tabs>
        <w:ind w:left="4305" w:hanging="360"/>
      </w:pPr>
    </w:lvl>
    <w:lvl w:ilvl="5" w:tplc="0C0A001B" w:tentative="1">
      <w:start w:val="1"/>
      <w:numFmt w:val="lowerRoman"/>
      <w:lvlText w:val="%6."/>
      <w:lvlJc w:val="right"/>
      <w:pPr>
        <w:tabs>
          <w:tab w:val="num" w:pos="5025"/>
        </w:tabs>
        <w:ind w:left="5025" w:hanging="180"/>
      </w:pPr>
    </w:lvl>
    <w:lvl w:ilvl="6" w:tplc="0C0A000F" w:tentative="1">
      <w:start w:val="1"/>
      <w:numFmt w:val="decimal"/>
      <w:lvlText w:val="%7."/>
      <w:lvlJc w:val="left"/>
      <w:pPr>
        <w:tabs>
          <w:tab w:val="num" w:pos="5745"/>
        </w:tabs>
        <w:ind w:left="5745" w:hanging="360"/>
      </w:pPr>
    </w:lvl>
    <w:lvl w:ilvl="7" w:tplc="0C0A0019" w:tentative="1">
      <w:start w:val="1"/>
      <w:numFmt w:val="lowerLetter"/>
      <w:lvlText w:val="%8."/>
      <w:lvlJc w:val="left"/>
      <w:pPr>
        <w:tabs>
          <w:tab w:val="num" w:pos="6465"/>
        </w:tabs>
        <w:ind w:left="6465" w:hanging="360"/>
      </w:pPr>
    </w:lvl>
    <w:lvl w:ilvl="8" w:tplc="0C0A001B" w:tentative="1">
      <w:start w:val="1"/>
      <w:numFmt w:val="lowerRoman"/>
      <w:lvlText w:val="%9."/>
      <w:lvlJc w:val="right"/>
      <w:pPr>
        <w:tabs>
          <w:tab w:val="num" w:pos="7185"/>
        </w:tabs>
        <w:ind w:left="7185" w:hanging="180"/>
      </w:pPr>
    </w:lvl>
  </w:abstractNum>
  <w:abstractNum w:abstractNumId="1" w15:restartNumberingAfterBreak="0">
    <w:nsid w:val="09A35DA7"/>
    <w:multiLevelType w:val="hybridMultilevel"/>
    <w:tmpl w:val="3872005C"/>
    <w:lvl w:ilvl="0" w:tplc="062285E0">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A3B2413"/>
    <w:multiLevelType w:val="hybridMultilevel"/>
    <w:tmpl w:val="4A3A067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2C8A76B8"/>
    <w:multiLevelType w:val="hybridMultilevel"/>
    <w:tmpl w:val="4B12408A"/>
    <w:lvl w:ilvl="0" w:tplc="1D76BADE">
      <w:start w:val="1"/>
      <w:numFmt w:val="lowerLetter"/>
      <w:lvlText w:val="%1."/>
      <w:lvlJc w:val="left"/>
      <w:pPr>
        <w:tabs>
          <w:tab w:val="num" w:pos="705"/>
        </w:tabs>
        <w:ind w:left="705" w:hanging="705"/>
      </w:pPr>
      <w:rPr>
        <w:rFonts w:hint="default"/>
      </w:rPr>
    </w:lvl>
    <w:lvl w:ilvl="1" w:tplc="451EF398">
      <w:start w:val="1"/>
      <w:numFmt w:val="bullet"/>
      <w:lvlText w:val="-"/>
      <w:lvlJc w:val="left"/>
      <w:pPr>
        <w:tabs>
          <w:tab w:val="num" w:pos="1080"/>
        </w:tabs>
        <w:ind w:left="1080" w:hanging="360"/>
      </w:pPr>
      <w:rPr>
        <w:rFonts w:ascii="Courier New" w:hAnsi="Courier New"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 w15:restartNumberingAfterBreak="0">
    <w:nsid w:val="39343E91"/>
    <w:multiLevelType w:val="hybridMultilevel"/>
    <w:tmpl w:val="D6DA2BA6"/>
    <w:lvl w:ilvl="0" w:tplc="062285E0">
      <w:start w:val="1"/>
      <w:numFmt w:val="lowerLetter"/>
      <w:lvlText w:val="(%1)"/>
      <w:lvlJc w:val="left"/>
      <w:pPr>
        <w:ind w:left="1070" w:hanging="360"/>
      </w:pPr>
      <w:rPr>
        <w:rFonts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5" w15:restartNumberingAfterBreak="0">
    <w:nsid w:val="3DE36EFE"/>
    <w:multiLevelType w:val="hybridMultilevel"/>
    <w:tmpl w:val="D2EC501A"/>
    <w:lvl w:ilvl="0" w:tplc="1D76BADE">
      <w:start w:val="1"/>
      <w:numFmt w:val="lowerLetter"/>
      <w:lvlText w:val="%1."/>
      <w:lvlJc w:val="left"/>
      <w:pPr>
        <w:tabs>
          <w:tab w:val="num" w:pos="1065"/>
        </w:tabs>
        <w:ind w:left="1065" w:hanging="705"/>
      </w:pPr>
      <w:rPr>
        <w:rFonts w:hint="default"/>
      </w:rPr>
    </w:lvl>
    <w:lvl w:ilvl="1" w:tplc="0C0A000F">
      <w:start w:val="1"/>
      <w:numFmt w:val="decimal"/>
      <w:lvlText w:val="%2."/>
      <w:lvlJc w:val="left"/>
      <w:pPr>
        <w:tabs>
          <w:tab w:val="num" w:pos="1800"/>
        </w:tabs>
        <w:ind w:left="1800" w:hanging="360"/>
      </w:pPr>
      <w:rPr>
        <w:rFonts w:hint="default"/>
      </w:rPr>
    </w:lvl>
    <w:lvl w:ilvl="2" w:tplc="0C0A001B" w:tentative="1">
      <w:start w:val="1"/>
      <w:numFmt w:val="lowerRoman"/>
      <w:lvlText w:val="%3."/>
      <w:lvlJc w:val="right"/>
      <w:pPr>
        <w:tabs>
          <w:tab w:val="num" w:pos="2520"/>
        </w:tabs>
        <w:ind w:left="2520" w:hanging="180"/>
      </w:pPr>
    </w:lvl>
    <w:lvl w:ilvl="3" w:tplc="0C0A000F" w:tentative="1">
      <w:start w:val="1"/>
      <w:numFmt w:val="decimal"/>
      <w:lvlText w:val="%4."/>
      <w:lvlJc w:val="left"/>
      <w:pPr>
        <w:tabs>
          <w:tab w:val="num" w:pos="3240"/>
        </w:tabs>
        <w:ind w:left="3240" w:hanging="360"/>
      </w:p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6" w15:restartNumberingAfterBreak="0">
    <w:nsid w:val="5E7A2A12"/>
    <w:multiLevelType w:val="hybridMultilevel"/>
    <w:tmpl w:val="3864D660"/>
    <w:lvl w:ilvl="0" w:tplc="8DB6FECA">
      <w:start w:val="3"/>
      <w:numFmt w:val="bullet"/>
      <w:lvlText w:val="-"/>
      <w:lvlJc w:val="left"/>
      <w:pPr>
        <w:ind w:left="720" w:hanging="360"/>
      </w:pPr>
      <w:rPr>
        <w:rFonts w:ascii="Arial" w:eastAsia="Times New Roma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6CC6978"/>
    <w:multiLevelType w:val="hybridMultilevel"/>
    <w:tmpl w:val="FD3A20C0"/>
    <w:lvl w:ilvl="0" w:tplc="0C0A0001">
      <w:start w:val="1"/>
      <w:numFmt w:val="bullet"/>
      <w:lvlText w:val=""/>
      <w:lvlJc w:val="left"/>
      <w:pPr>
        <w:ind w:left="1259" w:hanging="360"/>
      </w:pPr>
      <w:rPr>
        <w:rFonts w:ascii="Symbol" w:hAnsi="Symbol" w:hint="default"/>
      </w:rPr>
    </w:lvl>
    <w:lvl w:ilvl="1" w:tplc="0C0A0003" w:tentative="1">
      <w:start w:val="1"/>
      <w:numFmt w:val="bullet"/>
      <w:lvlText w:val="o"/>
      <w:lvlJc w:val="left"/>
      <w:pPr>
        <w:ind w:left="1979" w:hanging="360"/>
      </w:pPr>
      <w:rPr>
        <w:rFonts w:ascii="Courier New" w:hAnsi="Courier New" w:cs="Courier New" w:hint="default"/>
      </w:rPr>
    </w:lvl>
    <w:lvl w:ilvl="2" w:tplc="0C0A0005" w:tentative="1">
      <w:start w:val="1"/>
      <w:numFmt w:val="bullet"/>
      <w:lvlText w:val=""/>
      <w:lvlJc w:val="left"/>
      <w:pPr>
        <w:ind w:left="2699" w:hanging="360"/>
      </w:pPr>
      <w:rPr>
        <w:rFonts w:ascii="Wingdings" w:hAnsi="Wingdings" w:hint="default"/>
      </w:rPr>
    </w:lvl>
    <w:lvl w:ilvl="3" w:tplc="0C0A0001" w:tentative="1">
      <w:start w:val="1"/>
      <w:numFmt w:val="bullet"/>
      <w:lvlText w:val=""/>
      <w:lvlJc w:val="left"/>
      <w:pPr>
        <w:ind w:left="3419" w:hanging="360"/>
      </w:pPr>
      <w:rPr>
        <w:rFonts w:ascii="Symbol" w:hAnsi="Symbol" w:hint="default"/>
      </w:rPr>
    </w:lvl>
    <w:lvl w:ilvl="4" w:tplc="0C0A0003" w:tentative="1">
      <w:start w:val="1"/>
      <w:numFmt w:val="bullet"/>
      <w:lvlText w:val="o"/>
      <w:lvlJc w:val="left"/>
      <w:pPr>
        <w:ind w:left="4139" w:hanging="360"/>
      </w:pPr>
      <w:rPr>
        <w:rFonts w:ascii="Courier New" w:hAnsi="Courier New" w:cs="Courier New" w:hint="default"/>
      </w:rPr>
    </w:lvl>
    <w:lvl w:ilvl="5" w:tplc="0C0A0005" w:tentative="1">
      <w:start w:val="1"/>
      <w:numFmt w:val="bullet"/>
      <w:lvlText w:val=""/>
      <w:lvlJc w:val="left"/>
      <w:pPr>
        <w:ind w:left="4859" w:hanging="360"/>
      </w:pPr>
      <w:rPr>
        <w:rFonts w:ascii="Wingdings" w:hAnsi="Wingdings" w:hint="default"/>
      </w:rPr>
    </w:lvl>
    <w:lvl w:ilvl="6" w:tplc="0C0A0001" w:tentative="1">
      <w:start w:val="1"/>
      <w:numFmt w:val="bullet"/>
      <w:lvlText w:val=""/>
      <w:lvlJc w:val="left"/>
      <w:pPr>
        <w:ind w:left="5579" w:hanging="360"/>
      </w:pPr>
      <w:rPr>
        <w:rFonts w:ascii="Symbol" w:hAnsi="Symbol" w:hint="default"/>
      </w:rPr>
    </w:lvl>
    <w:lvl w:ilvl="7" w:tplc="0C0A0003" w:tentative="1">
      <w:start w:val="1"/>
      <w:numFmt w:val="bullet"/>
      <w:lvlText w:val="o"/>
      <w:lvlJc w:val="left"/>
      <w:pPr>
        <w:ind w:left="6299" w:hanging="360"/>
      </w:pPr>
      <w:rPr>
        <w:rFonts w:ascii="Courier New" w:hAnsi="Courier New" w:cs="Courier New" w:hint="default"/>
      </w:rPr>
    </w:lvl>
    <w:lvl w:ilvl="8" w:tplc="0C0A0005" w:tentative="1">
      <w:start w:val="1"/>
      <w:numFmt w:val="bullet"/>
      <w:lvlText w:val=""/>
      <w:lvlJc w:val="left"/>
      <w:pPr>
        <w:ind w:left="7019" w:hanging="360"/>
      </w:pPr>
      <w:rPr>
        <w:rFonts w:ascii="Wingdings" w:hAnsi="Wingdings" w:hint="default"/>
      </w:rPr>
    </w:lvl>
  </w:abstractNum>
  <w:abstractNum w:abstractNumId="8" w15:restartNumberingAfterBreak="0">
    <w:nsid w:val="6B6B433C"/>
    <w:multiLevelType w:val="hybridMultilevel"/>
    <w:tmpl w:val="3C12E702"/>
    <w:lvl w:ilvl="0" w:tplc="C044720E">
      <w:start w:val="16"/>
      <w:numFmt w:val="bullet"/>
      <w:lvlText w:val="-"/>
      <w:lvlJc w:val="left"/>
      <w:pPr>
        <w:tabs>
          <w:tab w:val="num" w:pos="720"/>
        </w:tabs>
        <w:ind w:left="720" w:hanging="360"/>
      </w:pPr>
      <w:rPr>
        <w:rFonts w:ascii="Arial" w:eastAsia="Times New Roman" w:hAnsi="Arial" w:cs="Arial" w:hint="default"/>
      </w:rPr>
    </w:lvl>
    <w:lvl w:ilvl="1" w:tplc="0C0A000F">
      <w:start w:val="1"/>
      <w:numFmt w:val="decimal"/>
      <w:lvlText w:val="%2."/>
      <w:lvlJc w:val="left"/>
      <w:pPr>
        <w:tabs>
          <w:tab w:val="num" w:pos="1440"/>
        </w:tabs>
        <w:ind w:left="1440" w:hanging="360"/>
      </w:pPr>
      <w:rPr>
        <w:rFonts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0DE4A4A"/>
    <w:multiLevelType w:val="hybridMultilevel"/>
    <w:tmpl w:val="97E6D67A"/>
    <w:lvl w:ilvl="0" w:tplc="E4042530">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1C42CB8"/>
    <w:multiLevelType w:val="hybridMultilevel"/>
    <w:tmpl w:val="D41E0444"/>
    <w:lvl w:ilvl="0" w:tplc="0C0A0009">
      <w:start w:val="1"/>
      <w:numFmt w:val="bullet"/>
      <w:lvlText w:val=""/>
      <w:lvlJc w:val="left"/>
      <w:pPr>
        <w:tabs>
          <w:tab w:val="num" w:pos="1259"/>
        </w:tabs>
        <w:ind w:left="1259" w:hanging="360"/>
      </w:pPr>
      <w:rPr>
        <w:rFonts w:ascii="Wingdings" w:hAnsi="Wingdings" w:hint="default"/>
      </w:rPr>
    </w:lvl>
    <w:lvl w:ilvl="1" w:tplc="062285E0">
      <w:start w:val="1"/>
      <w:numFmt w:val="lowerLetter"/>
      <w:lvlText w:val="(%2)"/>
      <w:lvlJc w:val="left"/>
      <w:pPr>
        <w:tabs>
          <w:tab w:val="num" w:pos="1979"/>
        </w:tabs>
        <w:ind w:left="1979" w:hanging="360"/>
      </w:pPr>
      <w:rPr>
        <w:rFonts w:hint="default"/>
      </w:rPr>
    </w:lvl>
    <w:lvl w:ilvl="2" w:tplc="0C0A0005" w:tentative="1">
      <w:start w:val="1"/>
      <w:numFmt w:val="bullet"/>
      <w:lvlText w:val=""/>
      <w:lvlJc w:val="left"/>
      <w:pPr>
        <w:tabs>
          <w:tab w:val="num" w:pos="2699"/>
        </w:tabs>
        <w:ind w:left="2699" w:hanging="360"/>
      </w:pPr>
      <w:rPr>
        <w:rFonts w:ascii="Wingdings" w:hAnsi="Wingdings" w:hint="default"/>
      </w:rPr>
    </w:lvl>
    <w:lvl w:ilvl="3" w:tplc="0C0A0001" w:tentative="1">
      <w:start w:val="1"/>
      <w:numFmt w:val="bullet"/>
      <w:lvlText w:val=""/>
      <w:lvlJc w:val="left"/>
      <w:pPr>
        <w:tabs>
          <w:tab w:val="num" w:pos="3419"/>
        </w:tabs>
        <w:ind w:left="3419" w:hanging="360"/>
      </w:pPr>
      <w:rPr>
        <w:rFonts w:ascii="Symbol" w:hAnsi="Symbol" w:hint="default"/>
      </w:rPr>
    </w:lvl>
    <w:lvl w:ilvl="4" w:tplc="0C0A0003" w:tentative="1">
      <w:start w:val="1"/>
      <w:numFmt w:val="bullet"/>
      <w:lvlText w:val="o"/>
      <w:lvlJc w:val="left"/>
      <w:pPr>
        <w:tabs>
          <w:tab w:val="num" w:pos="4139"/>
        </w:tabs>
        <w:ind w:left="4139" w:hanging="360"/>
      </w:pPr>
      <w:rPr>
        <w:rFonts w:ascii="Courier New" w:hAnsi="Courier New" w:cs="Courier New" w:hint="default"/>
      </w:rPr>
    </w:lvl>
    <w:lvl w:ilvl="5" w:tplc="0C0A0005" w:tentative="1">
      <w:start w:val="1"/>
      <w:numFmt w:val="bullet"/>
      <w:lvlText w:val=""/>
      <w:lvlJc w:val="left"/>
      <w:pPr>
        <w:tabs>
          <w:tab w:val="num" w:pos="4859"/>
        </w:tabs>
        <w:ind w:left="4859" w:hanging="360"/>
      </w:pPr>
      <w:rPr>
        <w:rFonts w:ascii="Wingdings" w:hAnsi="Wingdings" w:hint="default"/>
      </w:rPr>
    </w:lvl>
    <w:lvl w:ilvl="6" w:tplc="0C0A0001" w:tentative="1">
      <w:start w:val="1"/>
      <w:numFmt w:val="bullet"/>
      <w:lvlText w:val=""/>
      <w:lvlJc w:val="left"/>
      <w:pPr>
        <w:tabs>
          <w:tab w:val="num" w:pos="5579"/>
        </w:tabs>
        <w:ind w:left="5579" w:hanging="360"/>
      </w:pPr>
      <w:rPr>
        <w:rFonts w:ascii="Symbol" w:hAnsi="Symbol" w:hint="default"/>
      </w:rPr>
    </w:lvl>
    <w:lvl w:ilvl="7" w:tplc="0C0A0003" w:tentative="1">
      <w:start w:val="1"/>
      <w:numFmt w:val="bullet"/>
      <w:lvlText w:val="o"/>
      <w:lvlJc w:val="left"/>
      <w:pPr>
        <w:tabs>
          <w:tab w:val="num" w:pos="6299"/>
        </w:tabs>
        <w:ind w:left="6299" w:hanging="360"/>
      </w:pPr>
      <w:rPr>
        <w:rFonts w:ascii="Courier New" w:hAnsi="Courier New" w:cs="Courier New" w:hint="default"/>
      </w:rPr>
    </w:lvl>
    <w:lvl w:ilvl="8" w:tplc="0C0A0005" w:tentative="1">
      <w:start w:val="1"/>
      <w:numFmt w:val="bullet"/>
      <w:lvlText w:val=""/>
      <w:lvlJc w:val="left"/>
      <w:pPr>
        <w:tabs>
          <w:tab w:val="num" w:pos="7019"/>
        </w:tabs>
        <w:ind w:left="7019" w:hanging="360"/>
      </w:pPr>
      <w:rPr>
        <w:rFonts w:ascii="Wingdings" w:hAnsi="Wingdings" w:hint="default"/>
      </w:rPr>
    </w:lvl>
  </w:abstractNum>
  <w:abstractNum w:abstractNumId="11" w15:restartNumberingAfterBreak="0">
    <w:nsid w:val="7FF24D52"/>
    <w:multiLevelType w:val="hybridMultilevel"/>
    <w:tmpl w:val="0D84EE6C"/>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3"/>
  </w:num>
  <w:num w:numId="4">
    <w:abstractNumId w:val="11"/>
  </w:num>
  <w:num w:numId="5">
    <w:abstractNumId w:val="5"/>
  </w:num>
  <w:num w:numId="6">
    <w:abstractNumId w:val="0"/>
  </w:num>
  <w:num w:numId="7">
    <w:abstractNumId w:val="10"/>
  </w:num>
  <w:num w:numId="8">
    <w:abstractNumId w:val="0"/>
  </w:num>
  <w:num w:numId="9">
    <w:abstractNumId w:val="0"/>
  </w:num>
  <w:num w:numId="10">
    <w:abstractNumId w:val="0"/>
  </w:num>
  <w:num w:numId="11">
    <w:abstractNumId w:val="0"/>
  </w:num>
  <w:num w:numId="12">
    <w:abstractNumId w:val="0"/>
  </w:num>
  <w:num w:numId="13">
    <w:abstractNumId w:val="2"/>
  </w:num>
  <w:num w:numId="14">
    <w:abstractNumId w:val="7"/>
  </w:num>
  <w:num w:numId="15">
    <w:abstractNumId w:val="6"/>
  </w:num>
  <w:num w:numId="16">
    <w:abstractNumId w:val="4"/>
  </w:num>
  <w:num w:numId="1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1ED"/>
    <w:rsid w:val="00000932"/>
    <w:rsid w:val="00001C4E"/>
    <w:rsid w:val="00003170"/>
    <w:rsid w:val="00003567"/>
    <w:rsid w:val="000070F3"/>
    <w:rsid w:val="00007E09"/>
    <w:rsid w:val="000120A6"/>
    <w:rsid w:val="00012BC8"/>
    <w:rsid w:val="00014066"/>
    <w:rsid w:val="0001459E"/>
    <w:rsid w:val="00017241"/>
    <w:rsid w:val="000207E7"/>
    <w:rsid w:val="00020BC0"/>
    <w:rsid w:val="0002327B"/>
    <w:rsid w:val="000252DA"/>
    <w:rsid w:val="0002665B"/>
    <w:rsid w:val="000268C3"/>
    <w:rsid w:val="00031CAB"/>
    <w:rsid w:val="000377FC"/>
    <w:rsid w:val="00043182"/>
    <w:rsid w:val="00043F76"/>
    <w:rsid w:val="00053C6D"/>
    <w:rsid w:val="00053F87"/>
    <w:rsid w:val="000638ED"/>
    <w:rsid w:val="000713D9"/>
    <w:rsid w:val="00074026"/>
    <w:rsid w:val="000758EA"/>
    <w:rsid w:val="00076783"/>
    <w:rsid w:val="000835CA"/>
    <w:rsid w:val="00083E23"/>
    <w:rsid w:val="000857C8"/>
    <w:rsid w:val="00086D47"/>
    <w:rsid w:val="000958EE"/>
    <w:rsid w:val="00096793"/>
    <w:rsid w:val="000A398F"/>
    <w:rsid w:val="000A6712"/>
    <w:rsid w:val="000B1659"/>
    <w:rsid w:val="000B76C0"/>
    <w:rsid w:val="000C0BC2"/>
    <w:rsid w:val="000C10CE"/>
    <w:rsid w:val="000C537C"/>
    <w:rsid w:val="000D01ED"/>
    <w:rsid w:val="000D2DFA"/>
    <w:rsid w:val="000D36D1"/>
    <w:rsid w:val="000D3B20"/>
    <w:rsid w:val="000D43E6"/>
    <w:rsid w:val="000D5A2A"/>
    <w:rsid w:val="000E1870"/>
    <w:rsid w:val="000E596E"/>
    <w:rsid w:val="000E7D4D"/>
    <w:rsid w:val="000F0F66"/>
    <w:rsid w:val="001003D8"/>
    <w:rsid w:val="00101789"/>
    <w:rsid w:val="00105B09"/>
    <w:rsid w:val="00105F25"/>
    <w:rsid w:val="00105F7F"/>
    <w:rsid w:val="001071CB"/>
    <w:rsid w:val="00107698"/>
    <w:rsid w:val="00107EA0"/>
    <w:rsid w:val="00107EF5"/>
    <w:rsid w:val="00110755"/>
    <w:rsid w:val="001131E2"/>
    <w:rsid w:val="00117FB3"/>
    <w:rsid w:val="00120013"/>
    <w:rsid w:val="00120F15"/>
    <w:rsid w:val="00122155"/>
    <w:rsid w:val="0012499C"/>
    <w:rsid w:val="00131A69"/>
    <w:rsid w:val="00134716"/>
    <w:rsid w:val="00140055"/>
    <w:rsid w:val="001400C2"/>
    <w:rsid w:val="0014032C"/>
    <w:rsid w:val="00142028"/>
    <w:rsid w:val="00150F33"/>
    <w:rsid w:val="001544C0"/>
    <w:rsid w:val="00155A82"/>
    <w:rsid w:val="00160A29"/>
    <w:rsid w:val="001629B3"/>
    <w:rsid w:val="001631AC"/>
    <w:rsid w:val="00166F19"/>
    <w:rsid w:val="001674DD"/>
    <w:rsid w:val="0017339C"/>
    <w:rsid w:val="00173BB2"/>
    <w:rsid w:val="00176563"/>
    <w:rsid w:val="00185E73"/>
    <w:rsid w:val="00190E3F"/>
    <w:rsid w:val="0019374B"/>
    <w:rsid w:val="0019518B"/>
    <w:rsid w:val="001A4EA6"/>
    <w:rsid w:val="001A5F34"/>
    <w:rsid w:val="001B0086"/>
    <w:rsid w:val="001C539F"/>
    <w:rsid w:val="001C54ED"/>
    <w:rsid w:val="001C5B82"/>
    <w:rsid w:val="001D1A2F"/>
    <w:rsid w:val="001D29F7"/>
    <w:rsid w:val="001D2A23"/>
    <w:rsid w:val="001D36B3"/>
    <w:rsid w:val="001D3944"/>
    <w:rsid w:val="001D4B8C"/>
    <w:rsid w:val="001D4CAA"/>
    <w:rsid w:val="001E0056"/>
    <w:rsid w:val="001E19E9"/>
    <w:rsid w:val="001E5335"/>
    <w:rsid w:val="001E595A"/>
    <w:rsid w:val="001F5109"/>
    <w:rsid w:val="001F53D5"/>
    <w:rsid w:val="001F6085"/>
    <w:rsid w:val="0020131B"/>
    <w:rsid w:val="00202475"/>
    <w:rsid w:val="00204A69"/>
    <w:rsid w:val="00204D9D"/>
    <w:rsid w:val="002116FD"/>
    <w:rsid w:val="00216318"/>
    <w:rsid w:val="002168D9"/>
    <w:rsid w:val="002210B0"/>
    <w:rsid w:val="00230B1F"/>
    <w:rsid w:val="00232A6E"/>
    <w:rsid w:val="00233ED5"/>
    <w:rsid w:val="0024072C"/>
    <w:rsid w:val="00240C56"/>
    <w:rsid w:val="002444C9"/>
    <w:rsid w:val="00245DBC"/>
    <w:rsid w:val="00246E19"/>
    <w:rsid w:val="0024776D"/>
    <w:rsid w:val="002513E8"/>
    <w:rsid w:val="002527C1"/>
    <w:rsid w:val="00260553"/>
    <w:rsid w:val="00261545"/>
    <w:rsid w:val="002617C8"/>
    <w:rsid w:val="00261B58"/>
    <w:rsid w:val="00265208"/>
    <w:rsid w:val="00265DF5"/>
    <w:rsid w:val="002735EF"/>
    <w:rsid w:val="00274C4B"/>
    <w:rsid w:val="00276791"/>
    <w:rsid w:val="0027720A"/>
    <w:rsid w:val="00277C16"/>
    <w:rsid w:val="002813BC"/>
    <w:rsid w:val="00282AB3"/>
    <w:rsid w:val="002841ED"/>
    <w:rsid w:val="00284200"/>
    <w:rsid w:val="00284364"/>
    <w:rsid w:val="00284F51"/>
    <w:rsid w:val="00287378"/>
    <w:rsid w:val="00287F8A"/>
    <w:rsid w:val="00291268"/>
    <w:rsid w:val="00292B02"/>
    <w:rsid w:val="0029494B"/>
    <w:rsid w:val="002A1B08"/>
    <w:rsid w:val="002A26C8"/>
    <w:rsid w:val="002A3248"/>
    <w:rsid w:val="002A5064"/>
    <w:rsid w:val="002A639E"/>
    <w:rsid w:val="002A651A"/>
    <w:rsid w:val="002A72C9"/>
    <w:rsid w:val="002B01EE"/>
    <w:rsid w:val="002B47F9"/>
    <w:rsid w:val="002B6B6A"/>
    <w:rsid w:val="002C3F3F"/>
    <w:rsid w:val="002C6349"/>
    <w:rsid w:val="002D058F"/>
    <w:rsid w:val="002D15D5"/>
    <w:rsid w:val="002D2391"/>
    <w:rsid w:val="002D46BA"/>
    <w:rsid w:val="002D5BE8"/>
    <w:rsid w:val="002E1A2A"/>
    <w:rsid w:val="002E22AA"/>
    <w:rsid w:val="002E3071"/>
    <w:rsid w:val="002F034C"/>
    <w:rsid w:val="002F2AD9"/>
    <w:rsid w:val="002F38D6"/>
    <w:rsid w:val="002F4B82"/>
    <w:rsid w:val="00300E6A"/>
    <w:rsid w:val="003067F0"/>
    <w:rsid w:val="00310265"/>
    <w:rsid w:val="003106CC"/>
    <w:rsid w:val="00312132"/>
    <w:rsid w:val="00313D1D"/>
    <w:rsid w:val="00314BF4"/>
    <w:rsid w:val="00314EBD"/>
    <w:rsid w:val="003162FB"/>
    <w:rsid w:val="00320B0E"/>
    <w:rsid w:val="00320CD7"/>
    <w:rsid w:val="003211D8"/>
    <w:rsid w:val="00321369"/>
    <w:rsid w:val="00322A4B"/>
    <w:rsid w:val="00324E5A"/>
    <w:rsid w:val="00325902"/>
    <w:rsid w:val="003273CE"/>
    <w:rsid w:val="0033126A"/>
    <w:rsid w:val="00331B8C"/>
    <w:rsid w:val="003321D9"/>
    <w:rsid w:val="00332787"/>
    <w:rsid w:val="00334762"/>
    <w:rsid w:val="00343503"/>
    <w:rsid w:val="00344B0F"/>
    <w:rsid w:val="00347D1E"/>
    <w:rsid w:val="003508F8"/>
    <w:rsid w:val="00352B41"/>
    <w:rsid w:val="00363ECA"/>
    <w:rsid w:val="00384894"/>
    <w:rsid w:val="0038638B"/>
    <w:rsid w:val="00390E24"/>
    <w:rsid w:val="003916E8"/>
    <w:rsid w:val="003921D4"/>
    <w:rsid w:val="00395C03"/>
    <w:rsid w:val="00395D9F"/>
    <w:rsid w:val="003A09E3"/>
    <w:rsid w:val="003A2F7C"/>
    <w:rsid w:val="003A3773"/>
    <w:rsid w:val="003A779A"/>
    <w:rsid w:val="003B13E6"/>
    <w:rsid w:val="003B4260"/>
    <w:rsid w:val="003B461C"/>
    <w:rsid w:val="003B4F21"/>
    <w:rsid w:val="003B743C"/>
    <w:rsid w:val="003C775B"/>
    <w:rsid w:val="003D15D4"/>
    <w:rsid w:val="003D2CD9"/>
    <w:rsid w:val="003D65DD"/>
    <w:rsid w:val="003E07E7"/>
    <w:rsid w:val="003E3C37"/>
    <w:rsid w:val="003E7B41"/>
    <w:rsid w:val="003F361F"/>
    <w:rsid w:val="003F5C69"/>
    <w:rsid w:val="003F7F77"/>
    <w:rsid w:val="004000FE"/>
    <w:rsid w:val="0040111B"/>
    <w:rsid w:val="00402C5C"/>
    <w:rsid w:val="00405F5A"/>
    <w:rsid w:val="004069BD"/>
    <w:rsid w:val="00410796"/>
    <w:rsid w:val="0041265F"/>
    <w:rsid w:val="00412DCC"/>
    <w:rsid w:val="004138C4"/>
    <w:rsid w:val="00417354"/>
    <w:rsid w:val="0043078F"/>
    <w:rsid w:val="00432813"/>
    <w:rsid w:val="00432EF0"/>
    <w:rsid w:val="004330BF"/>
    <w:rsid w:val="004332BA"/>
    <w:rsid w:val="00434708"/>
    <w:rsid w:val="00435CD5"/>
    <w:rsid w:val="00436F7B"/>
    <w:rsid w:val="00441286"/>
    <w:rsid w:val="00441B81"/>
    <w:rsid w:val="004440DA"/>
    <w:rsid w:val="00447C3F"/>
    <w:rsid w:val="004612EE"/>
    <w:rsid w:val="004636C2"/>
    <w:rsid w:val="00470AA4"/>
    <w:rsid w:val="004734D4"/>
    <w:rsid w:val="00473D77"/>
    <w:rsid w:val="00475014"/>
    <w:rsid w:val="0048432C"/>
    <w:rsid w:val="00484B02"/>
    <w:rsid w:val="0049095B"/>
    <w:rsid w:val="00490CB1"/>
    <w:rsid w:val="00492C15"/>
    <w:rsid w:val="00494E59"/>
    <w:rsid w:val="004A6C29"/>
    <w:rsid w:val="004A6CA0"/>
    <w:rsid w:val="004A7414"/>
    <w:rsid w:val="004A74DF"/>
    <w:rsid w:val="004A7B6F"/>
    <w:rsid w:val="004B14F6"/>
    <w:rsid w:val="004B2F4C"/>
    <w:rsid w:val="004B606A"/>
    <w:rsid w:val="004B763C"/>
    <w:rsid w:val="004C1524"/>
    <w:rsid w:val="004C1587"/>
    <w:rsid w:val="004D4DF3"/>
    <w:rsid w:val="004D62D0"/>
    <w:rsid w:val="004D7188"/>
    <w:rsid w:val="004E16AA"/>
    <w:rsid w:val="004E29D6"/>
    <w:rsid w:val="004E55BD"/>
    <w:rsid w:val="004E6AE0"/>
    <w:rsid w:val="004F30D0"/>
    <w:rsid w:val="004F4820"/>
    <w:rsid w:val="004F5512"/>
    <w:rsid w:val="00501530"/>
    <w:rsid w:val="00501AB9"/>
    <w:rsid w:val="00507100"/>
    <w:rsid w:val="00507C88"/>
    <w:rsid w:val="005116A3"/>
    <w:rsid w:val="005233CF"/>
    <w:rsid w:val="00527380"/>
    <w:rsid w:val="005303F6"/>
    <w:rsid w:val="00534070"/>
    <w:rsid w:val="005406B4"/>
    <w:rsid w:val="00541338"/>
    <w:rsid w:val="00542736"/>
    <w:rsid w:val="00544060"/>
    <w:rsid w:val="005443E4"/>
    <w:rsid w:val="00552D7D"/>
    <w:rsid w:val="00554E7C"/>
    <w:rsid w:val="00557772"/>
    <w:rsid w:val="00561F7A"/>
    <w:rsid w:val="00563ABE"/>
    <w:rsid w:val="00565BC1"/>
    <w:rsid w:val="005660B6"/>
    <w:rsid w:val="00566438"/>
    <w:rsid w:val="00571E4F"/>
    <w:rsid w:val="00572C70"/>
    <w:rsid w:val="0057521F"/>
    <w:rsid w:val="00576614"/>
    <w:rsid w:val="0058091F"/>
    <w:rsid w:val="005828CE"/>
    <w:rsid w:val="00582DCF"/>
    <w:rsid w:val="00583A39"/>
    <w:rsid w:val="00584F11"/>
    <w:rsid w:val="005862F2"/>
    <w:rsid w:val="0059155E"/>
    <w:rsid w:val="00593457"/>
    <w:rsid w:val="0059727F"/>
    <w:rsid w:val="005B1B54"/>
    <w:rsid w:val="005B52EE"/>
    <w:rsid w:val="005B77F1"/>
    <w:rsid w:val="005B7D96"/>
    <w:rsid w:val="005C4A8E"/>
    <w:rsid w:val="005C5223"/>
    <w:rsid w:val="005C6134"/>
    <w:rsid w:val="005C78DD"/>
    <w:rsid w:val="005D22E9"/>
    <w:rsid w:val="005D405F"/>
    <w:rsid w:val="005D5CD6"/>
    <w:rsid w:val="005D74E2"/>
    <w:rsid w:val="005E2167"/>
    <w:rsid w:val="005F05D4"/>
    <w:rsid w:val="005F2E9F"/>
    <w:rsid w:val="005F7996"/>
    <w:rsid w:val="00601385"/>
    <w:rsid w:val="00603955"/>
    <w:rsid w:val="00606107"/>
    <w:rsid w:val="006156A6"/>
    <w:rsid w:val="0061597F"/>
    <w:rsid w:val="00617249"/>
    <w:rsid w:val="00622F9A"/>
    <w:rsid w:val="006259C8"/>
    <w:rsid w:val="006323F0"/>
    <w:rsid w:val="006335FB"/>
    <w:rsid w:val="00633C85"/>
    <w:rsid w:val="006343AE"/>
    <w:rsid w:val="00642A7D"/>
    <w:rsid w:val="00644809"/>
    <w:rsid w:val="006452DC"/>
    <w:rsid w:val="00646FA6"/>
    <w:rsid w:val="0064713C"/>
    <w:rsid w:val="00661A24"/>
    <w:rsid w:val="006650D3"/>
    <w:rsid w:val="00672E21"/>
    <w:rsid w:val="00680CBF"/>
    <w:rsid w:val="006903C3"/>
    <w:rsid w:val="00691B9F"/>
    <w:rsid w:val="00694BDB"/>
    <w:rsid w:val="00695827"/>
    <w:rsid w:val="00697690"/>
    <w:rsid w:val="006A29A9"/>
    <w:rsid w:val="006A2F3D"/>
    <w:rsid w:val="006A74E0"/>
    <w:rsid w:val="006A7D35"/>
    <w:rsid w:val="006B0CB8"/>
    <w:rsid w:val="006B35AD"/>
    <w:rsid w:val="006C62E0"/>
    <w:rsid w:val="006C7E1C"/>
    <w:rsid w:val="006D3B8F"/>
    <w:rsid w:val="006D429D"/>
    <w:rsid w:val="006D574A"/>
    <w:rsid w:val="006E4A2E"/>
    <w:rsid w:val="006E5266"/>
    <w:rsid w:val="006E6CC5"/>
    <w:rsid w:val="006E7F97"/>
    <w:rsid w:val="006F25D0"/>
    <w:rsid w:val="006F2FB0"/>
    <w:rsid w:val="006F34BF"/>
    <w:rsid w:val="006F5718"/>
    <w:rsid w:val="0070261F"/>
    <w:rsid w:val="007068D1"/>
    <w:rsid w:val="0071008F"/>
    <w:rsid w:val="00710468"/>
    <w:rsid w:val="00713A0A"/>
    <w:rsid w:val="00715234"/>
    <w:rsid w:val="00717BFB"/>
    <w:rsid w:val="0072506F"/>
    <w:rsid w:val="007264DC"/>
    <w:rsid w:val="00735537"/>
    <w:rsid w:val="0073558E"/>
    <w:rsid w:val="00737C2F"/>
    <w:rsid w:val="00745A3B"/>
    <w:rsid w:val="00753AA0"/>
    <w:rsid w:val="00753BE1"/>
    <w:rsid w:val="00754A5C"/>
    <w:rsid w:val="00755B3D"/>
    <w:rsid w:val="00761C6B"/>
    <w:rsid w:val="00763418"/>
    <w:rsid w:val="00763B11"/>
    <w:rsid w:val="00766B4F"/>
    <w:rsid w:val="00767C33"/>
    <w:rsid w:val="0077156A"/>
    <w:rsid w:val="00772E06"/>
    <w:rsid w:val="00772ED9"/>
    <w:rsid w:val="00777D4C"/>
    <w:rsid w:val="00780313"/>
    <w:rsid w:val="00780581"/>
    <w:rsid w:val="007823AB"/>
    <w:rsid w:val="007825AA"/>
    <w:rsid w:val="00783ACD"/>
    <w:rsid w:val="00785447"/>
    <w:rsid w:val="00793E7D"/>
    <w:rsid w:val="00794984"/>
    <w:rsid w:val="00794C31"/>
    <w:rsid w:val="00797EDB"/>
    <w:rsid w:val="007A0E48"/>
    <w:rsid w:val="007A542E"/>
    <w:rsid w:val="007A5A2E"/>
    <w:rsid w:val="007A6D67"/>
    <w:rsid w:val="007A733F"/>
    <w:rsid w:val="007B05A0"/>
    <w:rsid w:val="007B17CD"/>
    <w:rsid w:val="007B2DFD"/>
    <w:rsid w:val="007B3C9E"/>
    <w:rsid w:val="007B461B"/>
    <w:rsid w:val="007B4887"/>
    <w:rsid w:val="007C348A"/>
    <w:rsid w:val="007C6432"/>
    <w:rsid w:val="007C79A7"/>
    <w:rsid w:val="007D30CA"/>
    <w:rsid w:val="007D4E59"/>
    <w:rsid w:val="007D73B9"/>
    <w:rsid w:val="007E018B"/>
    <w:rsid w:val="007E39D3"/>
    <w:rsid w:val="007E530A"/>
    <w:rsid w:val="007E7A8A"/>
    <w:rsid w:val="007F0E39"/>
    <w:rsid w:val="007F342B"/>
    <w:rsid w:val="007F3992"/>
    <w:rsid w:val="00801134"/>
    <w:rsid w:val="0080305C"/>
    <w:rsid w:val="00803BB7"/>
    <w:rsid w:val="008065D8"/>
    <w:rsid w:val="008146F3"/>
    <w:rsid w:val="0082401C"/>
    <w:rsid w:val="00826B85"/>
    <w:rsid w:val="00832D9F"/>
    <w:rsid w:val="008356D7"/>
    <w:rsid w:val="008374F1"/>
    <w:rsid w:val="008429D7"/>
    <w:rsid w:val="00842C35"/>
    <w:rsid w:val="00846DEC"/>
    <w:rsid w:val="00847955"/>
    <w:rsid w:val="00851E4F"/>
    <w:rsid w:val="008524E1"/>
    <w:rsid w:val="00855698"/>
    <w:rsid w:val="00856914"/>
    <w:rsid w:val="00856AD2"/>
    <w:rsid w:val="00861F57"/>
    <w:rsid w:val="00880BB3"/>
    <w:rsid w:val="0088376E"/>
    <w:rsid w:val="008838BC"/>
    <w:rsid w:val="00884259"/>
    <w:rsid w:val="008846DA"/>
    <w:rsid w:val="0088653B"/>
    <w:rsid w:val="00886934"/>
    <w:rsid w:val="00886BBA"/>
    <w:rsid w:val="00894284"/>
    <w:rsid w:val="008962AE"/>
    <w:rsid w:val="008A111C"/>
    <w:rsid w:val="008A1664"/>
    <w:rsid w:val="008A52F4"/>
    <w:rsid w:val="008A6862"/>
    <w:rsid w:val="008A77B7"/>
    <w:rsid w:val="008B0E66"/>
    <w:rsid w:val="008C0E41"/>
    <w:rsid w:val="008C15F1"/>
    <w:rsid w:val="008C20C9"/>
    <w:rsid w:val="008C2B3F"/>
    <w:rsid w:val="008C7878"/>
    <w:rsid w:val="008C7B09"/>
    <w:rsid w:val="008D031A"/>
    <w:rsid w:val="008D0889"/>
    <w:rsid w:val="008D1706"/>
    <w:rsid w:val="008D271A"/>
    <w:rsid w:val="008D3CF6"/>
    <w:rsid w:val="008E063C"/>
    <w:rsid w:val="008E06B0"/>
    <w:rsid w:val="008E0DA7"/>
    <w:rsid w:val="008E1397"/>
    <w:rsid w:val="008E16F9"/>
    <w:rsid w:val="008E42DA"/>
    <w:rsid w:val="008E4FAC"/>
    <w:rsid w:val="008E62A8"/>
    <w:rsid w:val="008F03E4"/>
    <w:rsid w:val="008F1F2A"/>
    <w:rsid w:val="008F3DB1"/>
    <w:rsid w:val="008F4C1A"/>
    <w:rsid w:val="008F4CAA"/>
    <w:rsid w:val="008F5113"/>
    <w:rsid w:val="008F57BD"/>
    <w:rsid w:val="0090092F"/>
    <w:rsid w:val="00900998"/>
    <w:rsid w:val="00902476"/>
    <w:rsid w:val="00905B03"/>
    <w:rsid w:val="00910E5A"/>
    <w:rsid w:val="00915B14"/>
    <w:rsid w:val="009279DC"/>
    <w:rsid w:val="0093465C"/>
    <w:rsid w:val="0093720E"/>
    <w:rsid w:val="009447AA"/>
    <w:rsid w:val="0095150E"/>
    <w:rsid w:val="009517FE"/>
    <w:rsid w:val="00953E70"/>
    <w:rsid w:val="00961389"/>
    <w:rsid w:val="009620C3"/>
    <w:rsid w:val="009801A5"/>
    <w:rsid w:val="00981D3C"/>
    <w:rsid w:val="00984D11"/>
    <w:rsid w:val="00984F5A"/>
    <w:rsid w:val="009850B8"/>
    <w:rsid w:val="00986343"/>
    <w:rsid w:val="009A1ACE"/>
    <w:rsid w:val="009A27B4"/>
    <w:rsid w:val="009A3D5A"/>
    <w:rsid w:val="009A607A"/>
    <w:rsid w:val="009B1BCA"/>
    <w:rsid w:val="009B5D40"/>
    <w:rsid w:val="009C23FF"/>
    <w:rsid w:val="009C4C0B"/>
    <w:rsid w:val="009C502E"/>
    <w:rsid w:val="009C73B7"/>
    <w:rsid w:val="009D2703"/>
    <w:rsid w:val="009D78EC"/>
    <w:rsid w:val="009E258A"/>
    <w:rsid w:val="009E371E"/>
    <w:rsid w:val="009E4506"/>
    <w:rsid w:val="009E5515"/>
    <w:rsid w:val="009E6591"/>
    <w:rsid w:val="009F4EE4"/>
    <w:rsid w:val="00A0064D"/>
    <w:rsid w:val="00A04ECB"/>
    <w:rsid w:val="00A04F4A"/>
    <w:rsid w:val="00A05F62"/>
    <w:rsid w:val="00A076D4"/>
    <w:rsid w:val="00A1570B"/>
    <w:rsid w:val="00A1765B"/>
    <w:rsid w:val="00A20D31"/>
    <w:rsid w:val="00A2227E"/>
    <w:rsid w:val="00A23E9F"/>
    <w:rsid w:val="00A27939"/>
    <w:rsid w:val="00A3585E"/>
    <w:rsid w:val="00A44EA0"/>
    <w:rsid w:val="00A465B9"/>
    <w:rsid w:val="00A46AEE"/>
    <w:rsid w:val="00A47738"/>
    <w:rsid w:val="00A5272E"/>
    <w:rsid w:val="00A52B49"/>
    <w:rsid w:val="00A56501"/>
    <w:rsid w:val="00A6105C"/>
    <w:rsid w:val="00A61408"/>
    <w:rsid w:val="00A61F80"/>
    <w:rsid w:val="00A64E03"/>
    <w:rsid w:val="00A65DF0"/>
    <w:rsid w:val="00A662E7"/>
    <w:rsid w:val="00A707AE"/>
    <w:rsid w:val="00A7098D"/>
    <w:rsid w:val="00A74CD8"/>
    <w:rsid w:val="00A76645"/>
    <w:rsid w:val="00A768D5"/>
    <w:rsid w:val="00A817B1"/>
    <w:rsid w:val="00A91E29"/>
    <w:rsid w:val="00A940D8"/>
    <w:rsid w:val="00A96027"/>
    <w:rsid w:val="00AA2898"/>
    <w:rsid w:val="00AA7FBA"/>
    <w:rsid w:val="00AB1BAA"/>
    <w:rsid w:val="00AB389C"/>
    <w:rsid w:val="00AB4CE6"/>
    <w:rsid w:val="00AB6E14"/>
    <w:rsid w:val="00AB7D6E"/>
    <w:rsid w:val="00AC028B"/>
    <w:rsid w:val="00AC0ABF"/>
    <w:rsid w:val="00AC351E"/>
    <w:rsid w:val="00AC3A0A"/>
    <w:rsid w:val="00AC59D1"/>
    <w:rsid w:val="00AD41EF"/>
    <w:rsid w:val="00AD4DDC"/>
    <w:rsid w:val="00AD5FDD"/>
    <w:rsid w:val="00AE1B38"/>
    <w:rsid w:val="00AF0269"/>
    <w:rsid w:val="00AF0BEA"/>
    <w:rsid w:val="00AF1465"/>
    <w:rsid w:val="00AF26B9"/>
    <w:rsid w:val="00AF7B00"/>
    <w:rsid w:val="00B016BF"/>
    <w:rsid w:val="00B04E0C"/>
    <w:rsid w:val="00B133F4"/>
    <w:rsid w:val="00B1427A"/>
    <w:rsid w:val="00B14307"/>
    <w:rsid w:val="00B15A10"/>
    <w:rsid w:val="00B17BB3"/>
    <w:rsid w:val="00B23208"/>
    <w:rsid w:val="00B239F1"/>
    <w:rsid w:val="00B264AE"/>
    <w:rsid w:val="00B273D2"/>
    <w:rsid w:val="00B310C1"/>
    <w:rsid w:val="00B33611"/>
    <w:rsid w:val="00B36045"/>
    <w:rsid w:val="00B403B8"/>
    <w:rsid w:val="00B444FD"/>
    <w:rsid w:val="00B46F4E"/>
    <w:rsid w:val="00B47397"/>
    <w:rsid w:val="00B55A63"/>
    <w:rsid w:val="00B55E1A"/>
    <w:rsid w:val="00B56C9C"/>
    <w:rsid w:val="00B661F6"/>
    <w:rsid w:val="00B75B10"/>
    <w:rsid w:val="00B76A4B"/>
    <w:rsid w:val="00B82414"/>
    <w:rsid w:val="00B83E32"/>
    <w:rsid w:val="00B86821"/>
    <w:rsid w:val="00B87639"/>
    <w:rsid w:val="00B90237"/>
    <w:rsid w:val="00B96AD7"/>
    <w:rsid w:val="00B9727A"/>
    <w:rsid w:val="00BA65AF"/>
    <w:rsid w:val="00BB7445"/>
    <w:rsid w:val="00BB7A4B"/>
    <w:rsid w:val="00BC0146"/>
    <w:rsid w:val="00BC1EF3"/>
    <w:rsid w:val="00BC5432"/>
    <w:rsid w:val="00BD18A1"/>
    <w:rsid w:val="00BD3FAA"/>
    <w:rsid w:val="00BD3FBA"/>
    <w:rsid w:val="00BD471D"/>
    <w:rsid w:val="00BD6A05"/>
    <w:rsid w:val="00BE1775"/>
    <w:rsid w:val="00BE2447"/>
    <w:rsid w:val="00BE3225"/>
    <w:rsid w:val="00BE5583"/>
    <w:rsid w:val="00BF0909"/>
    <w:rsid w:val="00BF0C3E"/>
    <w:rsid w:val="00BF1B6F"/>
    <w:rsid w:val="00BF4241"/>
    <w:rsid w:val="00BF49D4"/>
    <w:rsid w:val="00BF5FDA"/>
    <w:rsid w:val="00C003FC"/>
    <w:rsid w:val="00C021ED"/>
    <w:rsid w:val="00C0380F"/>
    <w:rsid w:val="00C072B3"/>
    <w:rsid w:val="00C1264E"/>
    <w:rsid w:val="00C1341E"/>
    <w:rsid w:val="00C16E7C"/>
    <w:rsid w:val="00C23DE0"/>
    <w:rsid w:val="00C2564D"/>
    <w:rsid w:val="00C263AA"/>
    <w:rsid w:val="00C27688"/>
    <w:rsid w:val="00C35DBD"/>
    <w:rsid w:val="00C378FE"/>
    <w:rsid w:val="00C53435"/>
    <w:rsid w:val="00C535CD"/>
    <w:rsid w:val="00C547B5"/>
    <w:rsid w:val="00C5627C"/>
    <w:rsid w:val="00C61A5A"/>
    <w:rsid w:val="00C642F1"/>
    <w:rsid w:val="00C64B15"/>
    <w:rsid w:val="00C67BCF"/>
    <w:rsid w:val="00C7320C"/>
    <w:rsid w:val="00C745DA"/>
    <w:rsid w:val="00C76546"/>
    <w:rsid w:val="00C81EF7"/>
    <w:rsid w:val="00C83B28"/>
    <w:rsid w:val="00C86D88"/>
    <w:rsid w:val="00C87EAD"/>
    <w:rsid w:val="00C927B4"/>
    <w:rsid w:val="00C94DA0"/>
    <w:rsid w:val="00C97E0A"/>
    <w:rsid w:val="00CA1859"/>
    <w:rsid w:val="00CA4387"/>
    <w:rsid w:val="00CA4AC0"/>
    <w:rsid w:val="00CA7828"/>
    <w:rsid w:val="00CB3DA1"/>
    <w:rsid w:val="00CB676D"/>
    <w:rsid w:val="00CC2971"/>
    <w:rsid w:val="00CC31EF"/>
    <w:rsid w:val="00CC343B"/>
    <w:rsid w:val="00CD260B"/>
    <w:rsid w:val="00CD3372"/>
    <w:rsid w:val="00CD3790"/>
    <w:rsid w:val="00CD382F"/>
    <w:rsid w:val="00CE1AAD"/>
    <w:rsid w:val="00CE2EB5"/>
    <w:rsid w:val="00CE3368"/>
    <w:rsid w:val="00CE342F"/>
    <w:rsid w:val="00CE51D3"/>
    <w:rsid w:val="00CE5B93"/>
    <w:rsid w:val="00CE6FAF"/>
    <w:rsid w:val="00CE765C"/>
    <w:rsid w:val="00CF0BB5"/>
    <w:rsid w:val="00D013E9"/>
    <w:rsid w:val="00D02247"/>
    <w:rsid w:val="00D061D3"/>
    <w:rsid w:val="00D13D48"/>
    <w:rsid w:val="00D16BA6"/>
    <w:rsid w:val="00D16F6B"/>
    <w:rsid w:val="00D1778A"/>
    <w:rsid w:val="00D221EA"/>
    <w:rsid w:val="00D25503"/>
    <w:rsid w:val="00D322EC"/>
    <w:rsid w:val="00D32FF4"/>
    <w:rsid w:val="00D3448F"/>
    <w:rsid w:val="00D36875"/>
    <w:rsid w:val="00D370E0"/>
    <w:rsid w:val="00D3713C"/>
    <w:rsid w:val="00D3786E"/>
    <w:rsid w:val="00D412B4"/>
    <w:rsid w:val="00D44558"/>
    <w:rsid w:val="00D44BF5"/>
    <w:rsid w:val="00D522A2"/>
    <w:rsid w:val="00D5434E"/>
    <w:rsid w:val="00D56B0F"/>
    <w:rsid w:val="00D60036"/>
    <w:rsid w:val="00D6013E"/>
    <w:rsid w:val="00D61145"/>
    <w:rsid w:val="00D653D7"/>
    <w:rsid w:val="00D674E2"/>
    <w:rsid w:val="00D717B2"/>
    <w:rsid w:val="00D723EC"/>
    <w:rsid w:val="00D72551"/>
    <w:rsid w:val="00D74FA5"/>
    <w:rsid w:val="00D74FF6"/>
    <w:rsid w:val="00D80DC8"/>
    <w:rsid w:val="00D832BF"/>
    <w:rsid w:val="00D83DF8"/>
    <w:rsid w:val="00D84402"/>
    <w:rsid w:val="00D86DD5"/>
    <w:rsid w:val="00D91393"/>
    <w:rsid w:val="00D9286C"/>
    <w:rsid w:val="00D9335A"/>
    <w:rsid w:val="00DA272C"/>
    <w:rsid w:val="00DA34D7"/>
    <w:rsid w:val="00DB07EA"/>
    <w:rsid w:val="00DB18D1"/>
    <w:rsid w:val="00DC0027"/>
    <w:rsid w:val="00DD0105"/>
    <w:rsid w:val="00DD0B7E"/>
    <w:rsid w:val="00DD0BC3"/>
    <w:rsid w:val="00DD1F24"/>
    <w:rsid w:val="00DD3C99"/>
    <w:rsid w:val="00DD7C6B"/>
    <w:rsid w:val="00DE1882"/>
    <w:rsid w:val="00DE1A6F"/>
    <w:rsid w:val="00DE5189"/>
    <w:rsid w:val="00DF0F0E"/>
    <w:rsid w:val="00DF1A38"/>
    <w:rsid w:val="00DF3CEF"/>
    <w:rsid w:val="00DF45A7"/>
    <w:rsid w:val="00DF6FA8"/>
    <w:rsid w:val="00E003CC"/>
    <w:rsid w:val="00E00D09"/>
    <w:rsid w:val="00E03AC1"/>
    <w:rsid w:val="00E050BF"/>
    <w:rsid w:val="00E11DAB"/>
    <w:rsid w:val="00E12928"/>
    <w:rsid w:val="00E15368"/>
    <w:rsid w:val="00E213A8"/>
    <w:rsid w:val="00E23AE8"/>
    <w:rsid w:val="00E23BA1"/>
    <w:rsid w:val="00E30DBB"/>
    <w:rsid w:val="00E30F4F"/>
    <w:rsid w:val="00E33983"/>
    <w:rsid w:val="00E36E71"/>
    <w:rsid w:val="00E40542"/>
    <w:rsid w:val="00E40A49"/>
    <w:rsid w:val="00E42957"/>
    <w:rsid w:val="00E45814"/>
    <w:rsid w:val="00E46A4E"/>
    <w:rsid w:val="00E50ABC"/>
    <w:rsid w:val="00E511AC"/>
    <w:rsid w:val="00E5415E"/>
    <w:rsid w:val="00E55D2B"/>
    <w:rsid w:val="00E57343"/>
    <w:rsid w:val="00E57834"/>
    <w:rsid w:val="00E63069"/>
    <w:rsid w:val="00E65654"/>
    <w:rsid w:val="00E67D13"/>
    <w:rsid w:val="00E70742"/>
    <w:rsid w:val="00E7251F"/>
    <w:rsid w:val="00E76A1B"/>
    <w:rsid w:val="00E76B95"/>
    <w:rsid w:val="00E76F91"/>
    <w:rsid w:val="00E77B4C"/>
    <w:rsid w:val="00E77BC8"/>
    <w:rsid w:val="00E77C78"/>
    <w:rsid w:val="00E921E4"/>
    <w:rsid w:val="00E94A08"/>
    <w:rsid w:val="00E94E8D"/>
    <w:rsid w:val="00E96DEF"/>
    <w:rsid w:val="00EA5A9B"/>
    <w:rsid w:val="00EB431E"/>
    <w:rsid w:val="00EB5F28"/>
    <w:rsid w:val="00EB7503"/>
    <w:rsid w:val="00EC0233"/>
    <w:rsid w:val="00EC0D23"/>
    <w:rsid w:val="00EC78F9"/>
    <w:rsid w:val="00ED1069"/>
    <w:rsid w:val="00EE236D"/>
    <w:rsid w:val="00EE4AC1"/>
    <w:rsid w:val="00EE4F17"/>
    <w:rsid w:val="00EF24A7"/>
    <w:rsid w:val="00EF507A"/>
    <w:rsid w:val="00F00485"/>
    <w:rsid w:val="00F00601"/>
    <w:rsid w:val="00F12DD7"/>
    <w:rsid w:val="00F16F1E"/>
    <w:rsid w:val="00F24988"/>
    <w:rsid w:val="00F25505"/>
    <w:rsid w:val="00F25BC7"/>
    <w:rsid w:val="00F26A15"/>
    <w:rsid w:val="00F319A5"/>
    <w:rsid w:val="00F31E05"/>
    <w:rsid w:val="00F3473A"/>
    <w:rsid w:val="00F36180"/>
    <w:rsid w:val="00F40EB3"/>
    <w:rsid w:val="00F422CF"/>
    <w:rsid w:val="00F42FEB"/>
    <w:rsid w:val="00F44D0A"/>
    <w:rsid w:val="00F52366"/>
    <w:rsid w:val="00F570C4"/>
    <w:rsid w:val="00F60CC4"/>
    <w:rsid w:val="00F61013"/>
    <w:rsid w:val="00F61E82"/>
    <w:rsid w:val="00F63A8A"/>
    <w:rsid w:val="00F63AFA"/>
    <w:rsid w:val="00F64868"/>
    <w:rsid w:val="00F65932"/>
    <w:rsid w:val="00F66974"/>
    <w:rsid w:val="00F816FE"/>
    <w:rsid w:val="00F8602D"/>
    <w:rsid w:val="00F87C2F"/>
    <w:rsid w:val="00F91A55"/>
    <w:rsid w:val="00F9540F"/>
    <w:rsid w:val="00F9661C"/>
    <w:rsid w:val="00F96EAF"/>
    <w:rsid w:val="00F97304"/>
    <w:rsid w:val="00FA3EB5"/>
    <w:rsid w:val="00FA43B1"/>
    <w:rsid w:val="00FB251A"/>
    <w:rsid w:val="00FB4520"/>
    <w:rsid w:val="00FB683E"/>
    <w:rsid w:val="00FC0E29"/>
    <w:rsid w:val="00FC3CB7"/>
    <w:rsid w:val="00FC7DED"/>
    <w:rsid w:val="00FD052F"/>
    <w:rsid w:val="00FD1D91"/>
    <w:rsid w:val="00FD6723"/>
    <w:rsid w:val="00FE1276"/>
    <w:rsid w:val="00FE6625"/>
    <w:rsid w:val="00FF0909"/>
    <w:rsid w:val="00FF6D36"/>
    <w:rsid w:val="00FF7637"/>
    <w:rsid w:val="00FF7D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D156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szCs w:val="24"/>
    </w:rPr>
  </w:style>
  <w:style w:type="paragraph" w:styleId="Ttulo1">
    <w:name w:val="heading 1"/>
    <w:basedOn w:val="Normal"/>
    <w:next w:val="Normal"/>
    <w:qFormat/>
    <w:rsid w:val="003E7B41"/>
    <w:pPr>
      <w:keepNext/>
      <w:spacing w:before="240" w:after="60"/>
      <w:outlineLvl w:val="0"/>
    </w:pPr>
    <w:rPr>
      <w:rFonts w:cs="Arial"/>
      <w:b/>
      <w:bCs/>
      <w:kern w:val="32"/>
      <w:sz w:val="32"/>
      <w:szCs w:val="32"/>
    </w:rPr>
  </w:style>
  <w:style w:type="paragraph" w:styleId="Ttulo2">
    <w:name w:val="heading 2"/>
    <w:basedOn w:val="Ttulo1"/>
    <w:next w:val="Normal"/>
    <w:qFormat/>
    <w:rsid w:val="003E7B41"/>
    <w:pPr>
      <w:keepLines/>
      <w:numPr>
        <w:ilvl w:val="1"/>
        <w:numId w:val="6"/>
      </w:numPr>
      <w:spacing w:before="0" w:after="240"/>
      <w:jc w:val="both"/>
      <w:outlineLvl w:val="1"/>
    </w:pPr>
    <w:rPr>
      <w:rFonts w:cs="Times New Roman"/>
      <w:bCs w:val="0"/>
      <w:i/>
      <w:kern w:val="28"/>
      <w:sz w:val="26"/>
      <w:szCs w:val="26"/>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pPr>
      <w:spacing w:before="100" w:beforeAutospacing="1" w:after="100" w:afterAutospacing="1"/>
    </w:pPr>
    <w:rPr>
      <w:rFonts w:ascii="Times New Roman" w:hAnsi="Times New Roman"/>
      <w:color w:val="000000"/>
      <w:sz w:val="24"/>
    </w:rPr>
  </w:style>
  <w:style w:type="paragraph" w:styleId="Textoindependiente3">
    <w:name w:val="Body Text 3"/>
    <w:basedOn w:val="Normal"/>
    <w:pPr>
      <w:keepLines/>
      <w:spacing w:before="120" w:after="240"/>
      <w:ind w:left="176"/>
      <w:jc w:val="both"/>
    </w:pPr>
    <w:rPr>
      <w:b/>
      <w:sz w:val="36"/>
      <w:szCs w:val="20"/>
    </w:rPr>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styleId="TDC1">
    <w:name w:val="toc 1"/>
    <w:basedOn w:val="Normal"/>
    <w:next w:val="Normal"/>
    <w:autoRedefine/>
    <w:semiHidden/>
    <w:pPr>
      <w:keepLines/>
      <w:spacing w:before="120" w:after="120"/>
      <w:ind w:left="176"/>
      <w:jc w:val="both"/>
    </w:pPr>
    <w:rPr>
      <w:b/>
      <w:caps/>
      <w:sz w:val="24"/>
      <w:szCs w:val="20"/>
    </w:rPr>
  </w:style>
  <w:style w:type="character" w:styleId="Nmerodepgina">
    <w:name w:val="page number"/>
    <w:basedOn w:val="Fuentedeprrafopredeter"/>
  </w:style>
  <w:style w:type="paragraph" w:styleId="TDC2">
    <w:name w:val="toc 2"/>
    <w:basedOn w:val="Normal"/>
    <w:next w:val="Normal"/>
    <w:autoRedefine/>
    <w:semiHidden/>
    <w:rsid w:val="002A1B08"/>
    <w:pPr>
      <w:tabs>
        <w:tab w:val="right" w:leader="dot" w:pos="9174"/>
      </w:tabs>
      <w:spacing w:before="120" w:after="120"/>
      <w:ind w:left="360"/>
    </w:pPr>
    <w:rPr>
      <w:caps/>
      <w:szCs w:val="22"/>
    </w:rPr>
  </w:style>
  <w:style w:type="paragraph" w:styleId="TDC3">
    <w:name w:val="toc 3"/>
    <w:basedOn w:val="Normal"/>
    <w:next w:val="Normal"/>
    <w:autoRedefine/>
    <w:semiHidden/>
    <w:pPr>
      <w:ind w:left="440"/>
    </w:pPr>
  </w:style>
  <w:style w:type="paragraph" w:styleId="TDC4">
    <w:name w:val="toc 4"/>
    <w:basedOn w:val="Normal"/>
    <w:next w:val="Normal"/>
    <w:autoRedefine/>
    <w:semiHidden/>
    <w:pPr>
      <w:ind w:left="660"/>
    </w:pPr>
  </w:style>
  <w:style w:type="paragraph" w:styleId="TDC5">
    <w:name w:val="toc 5"/>
    <w:basedOn w:val="Normal"/>
    <w:next w:val="Normal"/>
    <w:autoRedefine/>
    <w:semiHidden/>
    <w:pPr>
      <w:ind w:left="880"/>
    </w:pPr>
  </w:style>
  <w:style w:type="paragraph" w:styleId="TDC6">
    <w:name w:val="toc 6"/>
    <w:basedOn w:val="Normal"/>
    <w:next w:val="Normal"/>
    <w:autoRedefine/>
    <w:semiHidden/>
    <w:pPr>
      <w:ind w:left="1100"/>
    </w:pPr>
  </w:style>
  <w:style w:type="paragraph" w:styleId="TDC7">
    <w:name w:val="toc 7"/>
    <w:basedOn w:val="Normal"/>
    <w:next w:val="Normal"/>
    <w:autoRedefine/>
    <w:semiHidden/>
    <w:pPr>
      <w:ind w:left="1320"/>
    </w:pPr>
  </w:style>
  <w:style w:type="paragraph" w:styleId="TDC8">
    <w:name w:val="toc 8"/>
    <w:basedOn w:val="Normal"/>
    <w:next w:val="Normal"/>
    <w:autoRedefine/>
    <w:semiHidden/>
    <w:pPr>
      <w:ind w:left="1540"/>
    </w:pPr>
  </w:style>
  <w:style w:type="paragraph" w:styleId="TDC9">
    <w:name w:val="toc 9"/>
    <w:basedOn w:val="Normal"/>
    <w:next w:val="Normal"/>
    <w:autoRedefine/>
    <w:semiHidden/>
    <w:pPr>
      <w:ind w:left="1760"/>
    </w:pPr>
  </w:style>
  <w:style w:type="paragraph" w:styleId="ndice2">
    <w:name w:val="index 2"/>
    <w:basedOn w:val="Normal"/>
    <w:next w:val="Normal"/>
    <w:autoRedefine/>
    <w:semiHidden/>
    <w:pPr>
      <w:ind w:left="440" w:hanging="220"/>
    </w:pPr>
  </w:style>
  <w:style w:type="paragraph" w:styleId="ndice1">
    <w:name w:val="index 1"/>
    <w:basedOn w:val="Normal"/>
    <w:next w:val="Normal"/>
    <w:autoRedefine/>
    <w:semiHidden/>
    <w:pPr>
      <w:tabs>
        <w:tab w:val="right" w:pos="900"/>
        <w:tab w:val="right" w:leader="dot" w:pos="9174"/>
      </w:tabs>
      <w:spacing w:before="120" w:after="120"/>
      <w:ind w:left="397" w:hanging="221"/>
      <w:jc w:val="both"/>
    </w:pPr>
    <w:rPr>
      <w:bCs/>
      <w:i/>
      <w:noProof/>
    </w:rPr>
  </w:style>
  <w:style w:type="paragraph" w:styleId="ndice3">
    <w:name w:val="index 3"/>
    <w:basedOn w:val="Normal"/>
    <w:next w:val="Normal"/>
    <w:autoRedefine/>
    <w:semiHidden/>
    <w:pPr>
      <w:ind w:left="660" w:hanging="220"/>
    </w:pPr>
  </w:style>
  <w:style w:type="paragraph" w:styleId="ndice4">
    <w:name w:val="index 4"/>
    <w:basedOn w:val="Normal"/>
    <w:next w:val="Normal"/>
    <w:autoRedefine/>
    <w:semiHidden/>
    <w:pPr>
      <w:ind w:left="880" w:hanging="220"/>
    </w:pPr>
  </w:style>
  <w:style w:type="paragraph" w:styleId="ndice5">
    <w:name w:val="index 5"/>
    <w:basedOn w:val="Normal"/>
    <w:next w:val="Normal"/>
    <w:autoRedefine/>
    <w:semiHidden/>
    <w:pPr>
      <w:ind w:left="1100" w:hanging="220"/>
    </w:pPr>
  </w:style>
  <w:style w:type="paragraph" w:styleId="ndice6">
    <w:name w:val="index 6"/>
    <w:basedOn w:val="Normal"/>
    <w:next w:val="Normal"/>
    <w:autoRedefine/>
    <w:semiHidden/>
    <w:pPr>
      <w:ind w:left="1320" w:hanging="220"/>
    </w:pPr>
  </w:style>
  <w:style w:type="paragraph" w:styleId="ndice7">
    <w:name w:val="index 7"/>
    <w:basedOn w:val="Normal"/>
    <w:next w:val="Normal"/>
    <w:autoRedefine/>
    <w:semiHidden/>
    <w:pPr>
      <w:ind w:left="1540" w:hanging="220"/>
    </w:pPr>
  </w:style>
  <w:style w:type="paragraph" w:styleId="ndice8">
    <w:name w:val="index 8"/>
    <w:basedOn w:val="Normal"/>
    <w:next w:val="Normal"/>
    <w:autoRedefine/>
    <w:semiHidden/>
    <w:pPr>
      <w:ind w:left="1760" w:hanging="220"/>
    </w:pPr>
  </w:style>
  <w:style w:type="paragraph" w:styleId="ndice9">
    <w:name w:val="index 9"/>
    <w:basedOn w:val="Normal"/>
    <w:next w:val="Normal"/>
    <w:autoRedefine/>
    <w:semiHidden/>
    <w:pPr>
      <w:ind w:left="1980" w:hanging="220"/>
    </w:pPr>
  </w:style>
  <w:style w:type="paragraph" w:styleId="Ttulodendice">
    <w:name w:val="index heading"/>
    <w:basedOn w:val="Normal"/>
    <w:next w:val="ndice1"/>
    <w:semiHidden/>
  </w:style>
  <w:style w:type="paragraph" w:styleId="Textodeglobo">
    <w:name w:val="Balloon Text"/>
    <w:basedOn w:val="Normal"/>
    <w:semiHidden/>
    <w:rsid w:val="00E94E8D"/>
    <w:rPr>
      <w:rFonts w:ascii="Tahoma" w:hAnsi="Tahoma" w:cs="Tahoma"/>
      <w:sz w:val="16"/>
      <w:szCs w:val="16"/>
    </w:rPr>
  </w:style>
  <w:style w:type="character" w:styleId="Hipervnculo">
    <w:name w:val="Hyperlink"/>
    <w:rsid w:val="003F7F77"/>
    <w:rPr>
      <w:color w:val="0000FF"/>
      <w:u w:val="single"/>
    </w:rPr>
  </w:style>
  <w:style w:type="character" w:styleId="Refdecomentario">
    <w:name w:val="annotation reference"/>
    <w:semiHidden/>
    <w:rsid w:val="000C537C"/>
    <w:rPr>
      <w:sz w:val="16"/>
      <w:szCs w:val="16"/>
    </w:rPr>
  </w:style>
  <w:style w:type="paragraph" w:styleId="Textocomentario">
    <w:name w:val="annotation text"/>
    <w:basedOn w:val="Normal"/>
    <w:link w:val="TextocomentarioCar"/>
    <w:rsid w:val="000C537C"/>
    <w:rPr>
      <w:sz w:val="20"/>
      <w:szCs w:val="20"/>
    </w:rPr>
  </w:style>
  <w:style w:type="paragraph" w:styleId="Asuntodelcomentario">
    <w:name w:val="annotation subject"/>
    <w:basedOn w:val="Textocomentario"/>
    <w:next w:val="Textocomentario"/>
    <w:semiHidden/>
    <w:rsid w:val="000C537C"/>
    <w:rPr>
      <w:b/>
      <w:bCs/>
    </w:rPr>
  </w:style>
  <w:style w:type="character" w:customStyle="1" w:styleId="TextocomentarioCar">
    <w:name w:val="Texto comentario Car"/>
    <w:link w:val="Textocomentario"/>
    <w:rsid w:val="009C23FF"/>
    <w:rPr>
      <w:rFonts w:ascii="Arial" w:hAnsi="Arial"/>
    </w:rPr>
  </w:style>
  <w:style w:type="paragraph" w:styleId="Revisin">
    <w:name w:val="Revision"/>
    <w:hidden/>
    <w:uiPriority w:val="99"/>
    <w:semiHidden/>
    <w:rsid w:val="00F25505"/>
    <w:rPr>
      <w:rFonts w:ascii="Arial" w:hAnsi="Arial"/>
      <w:sz w:val="22"/>
      <w:szCs w:val="24"/>
    </w:rPr>
  </w:style>
  <w:style w:type="paragraph" w:customStyle="1" w:styleId="Default">
    <w:name w:val="Default"/>
    <w:rsid w:val="00910E5A"/>
    <w:pPr>
      <w:autoSpaceDE w:val="0"/>
      <w:autoSpaceDN w:val="0"/>
      <w:adjustRightInd w:val="0"/>
    </w:pPr>
    <w:rPr>
      <w:rFonts w:ascii="EUAlbertina" w:hAnsi="EUAlbertina" w:cs="EUAlbertina"/>
      <w:color w:val="000000"/>
      <w:sz w:val="24"/>
      <w:szCs w:val="24"/>
    </w:rPr>
  </w:style>
  <w:style w:type="paragraph" w:customStyle="1" w:styleId="parrafo1">
    <w:name w:val="parrafo1"/>
    <w:basedOn w:val="Normal"/>
    <w:rsid w:val="00FC7DED"/>
    <w:pPr>
      <w:spacing w:before="180" w:after="180" w:line="240" w:lineRule="atLeast"/>
      <w:ind w:firstLine="360"/>
      <w:jc w:val="both"/>
    </w:pPr>
    <w:rPr>
      <w:rFonts w:ascii="Times New Roman" w:hAnsi="Times New Roman"/>
      <w:sz w:val="20"/>
      <w:szCs w:val="20"/>
    </w:rPr>
  </w:style>
  <w:style w:type="paragraph" w:customStyle="1" w:styleId="parrafo22">
    <w:name w:val="parrafo_22"/>
    <w:basedOn w:val="Normal"/>
    <w:rsid w:val="00FC7DED"/>
    <w:pPr>
      <w:spacing w:before="360" w:after="180" w:line="240" w:lineRule="atLeast"/>
      <w:ind w:firstLine="360"/>
      <w:jc w:val="both"/>
    </w:pPr>
    <w:rPr>
      <w:rFonts w:ascii="Times New Roman" w:hAnsi="Times New Roman"/>
      <w:sz w:val="20"/>
      <w:szCs w:val="20"/>
    </w:rPr>
  </w:style>
  <w:style w:type="character" w:customStyle="1" w:styleId="normaltextrun1">
    <w:name w:val="normaltextrun1"/>
    <w:rsid w:val="00FD6723"/>
  </w:style>
  <w:style w:type="paragraph" w:customStyle="1" w:styleId="paragraph">
    <w:name w:val="paragraph"/>
    <w:basedOn w:val="Normal"/>
    <w:rsid w:val="00131A69"/>
    <w:rPr>
      <w:rFonts w:ascii="Times New Roman" w:hAnsi="Times New Roman"/>
      <w:sz w:val="24"/>
    </w:rPr>
  </w:style>
  <w:style w:type="character" w:customStyle="1" w:styleId="spellingerror">
    <w:name w:val="spellingerror"/>
    <w:rsid w:val="00131A69"/>
  </w:style>
  <w:style w:type="character" w:customStyle="1" w:styleId="eop">
    <w:name w:val="eop"/>
    <w:rsid w:val="00131A69"/>
  </w:style>
  <w:style w:type="character" w:customStyle="1" w:styleId="Estilonormaltextrun111pto">
    <w:name w:val="Estilo normaltextrun1 + 11 pto"/>
    <w:rsid w:val="000268C3"/>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12982">
      <w:bodyDiv w:val="1"/>
      <w:marLeft w:val="0"/>
      <w:marRight w:val="0"/>
      <w:marTop w:val="0"/>
      <w:marBottom w:val="0"/>
      <w:divBdr>
        <w:top w:val="none" w:sz="0" w:space="0" w:color="auto"/>
        <w:left w:val="none" w:sz="0" w:space="0" w:color="auto"/>
        <w:bottom w:val="none" w:sz="0" w:space="0" w:color="auto"/>
        <w:right w:val="none" w:sz="0" w:space="0" w:color="auto"/>
      </w:divBdr>
    </w:div>
    <w:div w:id="371853581">
      <w:bodyDiv w:val="1"/>
      <w:marLeft w:val="0"/>
      <w:marRight w:val="0"/>
      <w:marTop w:val="0"/>
      <w:marBottom w:val="0"/>
      <w:divBdr>
        <w:top w:val="none" w:sz="0" w:space="0" w:color="auto"/>
        <w:left w:val="none" w:sz="0" w:space="0" w:color="auto"/>
        <w:bottom w:val="none" w:sz="0" w:space="0" w:color="auto"/>
        <w:right w:val="none" w:sz="0" w:space="0" w:color="auto"/>
      </w:divBdr>
    </w:div>
    <w:div w:id="422996541">
      <w:bodyDiv w:val="1"/>
      <w:marLeft w:val="0"/>
      <w:marRight w:val="0"/>
      <w:marTop w:val="0"/>
      <w:marBottom w:val="0"/>
      <w:divBdr>
        <w:top w:val="none" w:sz="0" w:space="0" w:color="auto"/>
        <w:left w:val="none" w:sz="0" w:space="0" w:color="auto"/>
        <w:bottom w:val="none" w:sz="0" w:space="0" w:color="auto"/>
        <w:right w:val="none" w:sz="0" w:space="0" w:color="auto"/>
      </w:divBdr>
    </w:div>
    <w:div w:id="730345684">
      <w:bodyDiv w:val="1"/>
      <w:marLeft w:val="0"/>
      <w:marRight w:val="0"/>
      <w:marTop w:val="0"/>
      <w:marBottom w:val="0"/>
      <w:divBdr>
        <w:top w:val="none" w:sz="0" w:space="0" w:color="auto"/>
        <w:left w:val="none" w:sz="0" w:space="0" w:color="auto"/>
        <w:bottom w:val="none" w:sz="0" w:space="0" w:color="auto"/>
        <w:right w:val="none" w:sz="0" w:space="0" w:color="auto"/>
      </w:divBdr>
      <w:divsChild>
        <w:div w:id="491799141">
          <w:marLeft w:val="0"/>
          <w:marRight w:val="0"/>
          <w:marTop w:val="0"/>
          <w:marBottom w:val="0"/>
          <w:divBdr>
            <w:top w:val="none" w:sz="0" w:space="0" w:color="auto"/>
            <w:left w:val="none" w:sz="0" w:space="0" w:color="auto"/>
            <w:bottom w:val="none" w:sz="0" w:space="0" w:color="auto"/>
            <w:right w:val="none" w:sz="0" w:space="0" w:color="auto"/>
          </w:divBdr>
          <w:divsChild>
            <w:div w:id="576016110">
              <w:marLeft w:val="0"/>
              <w:marRight w:val="0"/>
              <w:marTop w:val="0"/>
              <w:marBottom w:val="0"/>
              <w:divBdr>
                <w:top w:val="none" w:sz="0" w:space="0" w:color="auto"/>
                <w:left w:val="none" w:sz="0" w:space="0" w:color="auto"/>
                <w:bottom w:val="none" w:sz="0" w:space="0" w:color="auto"/>
                <w:right w:val="none" w:sz="0" w:space="0" w:color="auto"/>
              </w:divBdr>
              <w:divsChild>
                <w:div w:id="393622936">
                  <w:marLeft w:val="0"/>
                  <w:marRight w:val="0"/>
                  <w:marTop w:val="0"/>
                  <w:marBottom w:val="0"/>
                  <w:divBdr>
                    <w:top w:val="none" w:sz="0" w:space="0" w:color="auto"/>
                    <w:left w:val="none" w:sz="0" w:space="0" w:color="auto"/>
                    <w:bottom w:val="none" w:sz="0" w:space="0" w:color="auto"/>
                    <w:right w:val="none" w:sz="0" w:space="0" w:color="auto"/>
                  </w:divBdr>
                  <w:divsChild>
                    <w:div w:id="166862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6978027">
      <w:bodyDiv w:val="1"/>
      <w:marLeft w:val="0"/>
      <w:marRight w:val="0"/>
      <w:marTop w:val="0"/>
      <w:marBottom w:val="0"/>
      <w:divBdr>
        <w:top w:val="none" w:sz="0" w:space="0" w:color="auto"/>
        <w:left w:val="none" w:sz="0" w:space="0" w:color="auto"/>
        <w:bottom w:val="none" w:sz="0" w:space="0" w:color="auto"/>
        <w:right w:val="none" w:sz="0" w:space="0" w:color="auto"/>
      </w:divBdr>
    </w:div>
    <w:div w:id="1827279195">
      <w:bodyDiv w:val="1"/>
      <w:marLeft w:val="0"/>
      <w:marRight w:val="0"/>
      <w:marTop w:val="0"/>
      <w:marBottom w:val="0"/>
      <w:divBdr>
        <w:top w:val="none" w:sz="0" w:space="0" w:color="auto"/>
        <w:left w:val="none" w:sz="0" w:space="0" w:color="auto"/>
        <w:bottom w:val="none" w:sz="0" w:space="0" w:color="auto"/>
        <w:right w:val="none" w:sz="0" w:space="0" w:color="auto"/>
      </w:divBdr>
      <w:divsChild>
        <w:div w:id="1110247057">
          <w:marLeft w:val="0"/>
          <w:marRight w:val="0"/>
          <w:marTop w:val="0"/>
          <w:marBottom w:val="0"/>
          <w:divBdr>
            <w:top w:val="none" w:sz="0" w:space="0" w:color="auto"/>
            <w:left w:val="none" w:sz="0" w:space="0" w:color="auto"/>
            <w:bottom w:val="none" w:sz="0" w:space="0" w:color="auto"/>
            <w:right w:val="none" w:sz="0" w:space="0" w:color="auto"/>
          </w:divBdr>
          <w:divsChild>
            <w:div w:id="1314405749">
              <w:marLeft w:val="0"/>
              <w:marRight w:val="0"/>
              <w:marTop w:val="0"/>
              <w:marBottom w:val="0"/>
              <w:divBdr>
                <w:top w:val="none" w:sz="0" w:space="0" w:color="auto"/>
                <w:left w:val="none" w:sz="0" w:space="0" w:color="auto"/>
                <w:bottom w:val="none" w:sz="0" w:space="0" w:color="auto"/>
                <w:right w:val="none" w:sz="0" w:space="0" w:color="auto"/>
              </w:divBdr>
              <w:divsChild>
                <w:div w:id="778993248">
                  <w:marLeft w:val="0"/>
                  <w:marRight w:val="0"/>
                  <w:marTop w:val="0"/>
                  <w:marBottom w:val="0"/>
                  <w:divBdr>
                    <w:top w:val="none" w:sz="0" w:space="0" w:color="auto"/>
                    <w:left w:val="none" w:sz="0" w:space="0" w:color="auto"/>
                    <w:bottom w:val="none" w:sz="0" w:space="0" w:color="auto"/>
                    <w:right w:val="none" w:sz="0" w:space="0" w:color="auto"/>
                  </w:divBdr>
                  <w:divsChild>
                    <w:div w:id="218327746">
                      <w:marLeft w:val="0"/>
                      <w:marRight w:val="0"/>
                      <w:marTop w:val="0"/>
                      <w:marBottom w:val="0"/>
                      <w:divBdr>
                        <w:top w:val="none" w:sz="0" w:space="0" w:color="auto"/>
                        <w:left w:val="none" w:sz="0" w:space="0" w:color="auto"/>
                        <w:bottom w:val="none" w:sz="0" w:space="0" w:color="auto"/>
                        <w:right w:val="none" w:sz="0" w:space="0" w:color="auto"/>
                      </w:divBdr>
                      <w:divsChild>
                        <w:div w:id="144443456">
                          <w:marLeft w:val="0"/>
                          <w:marRight w:val="0"/>
                          <w:marTop w:val="0"/>
                          <w:marBottom w:val="0"/>
                          <w:divBdr>
                            <w:top w:val="none" w:sz="0" w:space="0" w:color="auto"/>
                            <w:left w:val="none" w:sz="0" w:space="0" w:color="auto"/>
                            <w:bottom w:val="none" w:sz="0" w:space="0" w:color="auto"/>
                            <w:right w:val="none" w:sz="0" w:space="0" w:color="auto"/>
                          </w:divBdr>
                          <w:divsChild>
                            <w:div w:id="1926330747">
                              <w:marLeft w:val="0"/>
                              <w:marRight w:val="0"/>
                              <w:marTop w:val="0"/>
                              <w:marBottom w:val="0"/>
                              <w:divBdr>
                                <w:top w:val="none" w:sz="0" w:space="0" w:color="auto"/>
                                <w:left w:val="none" w:sz="0" w:space="0" w:color="auto"/>
                                <w:bottom w:val="none" w:sz="0" w:space="0" w:color="auto"/>
                                <w:right w:val="none" w:sz="0" w:space="0" w:color="auto"/>
                              </w:divBdr>
                              <w:divsChild>
                                <w:div w:id="889851284">
                                  <w:marLeft w:val="0"/>
                                  <w:marRight w:val="0"/>
                                  <w:marTop w:val="0"/>
                                  <w:marBottom w:val="0"/>
                                  <w:divBdr>
                                    <w:top w:val="none" w:sz="0" w:space="0" w:color="auto"/>
                                    <w:left w:val="none" w:sz="0" w:space="0" w:color="auto"/>
                                    <w:bottom w:val="none" w:sz="0" w:space="0" w:color="auto"/>
                                    <w:right w:val="none" w:sz="0" w:space="0" w:color="auto"/>
                                  </w:divBdr>
                                  <w:divsChild>
                                    <w:div w:id="1397048132">
                                      <w:marLeft w:val="0"/>
                                      <w:marRight w:val="0"/>
                                      <w:marTop w:val="0"/>
                                      <w:marBottom w:val="0"/>
                                      <w:divBdr>
                                        <w:top w:val="none" w:sz="0" w:space="0" w:color="auto"/>
                                        <w:left w:val="none" w:sz="0" w:space="0" w:color="auto"/>
                                        <w:bottom w:val="none" w:sz="0" w:space="0" w:color="auto"/>
                                        <w:right w:val="none" w:sz="0" w:space="0" w:color="auto"/>
                                      </w:divBdr>
                                      <w:divsChild>
                                        <w:div w:id="528642248">
                                          <w:marLeft w:val="0"/>
                                          <w:marRight w:val="0"/>
                                          <w:marTop w:val="0"/>
                                          <w:marBottom w:val="0"/>
                                          <w:divBdr>
                                            <w:top w:val="none" w:sz="0" w:space="0" w:color="auto"/>
                                            <w:left w:val="none" w:sz="0" w:space="0" w:color="auto"/>
                                            <w:bottom w:val="none" w:sz="0" w:space="0" w:color="auto"/>
                                            <w:right w:val="none" w:sz="0" w:space="0" w:color="auto"/>
                                          </w:divBdr>
                                          <w:divsChild>
                                            <w:div w:id="1079136633">
                                              <w:marLeft w:val="0"/>
                                              <w:marRight w:val="0"/>
                                              <w:marTop w:val="0"/>
                                              <w:marBottom w:val="0"/>
                                              <w:divBdr>
                                                <w:top w:val="none" w:sz="0" w:space="0" w:color="auto"/>
                                                <w:left w:val="none" w:sz="0" w:space="0" w:color="auto"/>
                                                <w:bottom w:val="none" w:sz="0" w:space="0" w:color="auto"/>
                                                <w:right w:val="none" w:sz="0" w:space="0" w:color="auto"/>
                                              </w:divBdr>
                                              <w:divsChild>
                                                <w:div w:id="945576154">
                                                  <w:marLeft w:val="0"/>
                                                  <w:marRight w:val="0"/>
                                                  <w:marTop w:val="0"/>
                                                  <w:marBottom w:val="0"/>
                                                  <w:divBdr>
                                                    <w:top w:val="none" w:sz="0" w:space="0" w:color="auto"/>
                                                    <w:left w:val="none" w:sz="0" w:space="0" w:color="auto"/>
                                                    <w:bottom w:val="none" w:sz="0" w:space="0" w:color="auto"/>
                                                    <w:right w:val="none" w:sz="0" w:space="0" w:color="auto"/>
                                                  </w:divBdr>
                                                  <w:divsChild>
                                                    <w:div w:id="1623917560">
                                                      <w:marLeft w:val="0"/>
                                                      <w:marRight w:val="0"/>
                                                      <w:marTop w:val="0"/>
                                                      <w:marBottom w:val="0"/>
                                                      <w:divBdr>
                                                        <w:top w:val="single" w:sz="6" w:space="0" w:color="auto"/>
                                                        <w:left w:val="none" w:sz="0" w:space="0" w:color="auto"/>
                                                        <w:bottom w:val="single" w:sz="6" w:space="0" w:color="auto"/>
                                                        <w:right w:val="none" w:sz="0" w:space="0" w:color="auto"/>
                                                      </w:divBdr>
                                                      <w:divsChild>
                                                        <w:div w:id="1402290210">
                                                          <w:marLeft w:val="0"/>
                                                          <w:marRight w:val="0"/>
                                                          <w:marTop w:val="0"/>
                                                          <w:marBottom w:val="0"/>
                                                          <w:divBdr>
                                                            <w:top w:val="none" w:sz="0" w:space="0" w:color="auto"/>
                                                            <w:left w:val="none" w:sz="0" w:space="0" w:color="auto"/>
                                                            <w:bottom w:val="none" w:sz="0" w:space="0" w:color="auto"/>
                                                            <w:right w:val="none" w:sz="0" w:space="0" w:color="auto"/>
                                                          </w:divBdr>
                                                          <w:divsChild>
                                                            <w:div w:id="1482111436">
                                                              <w:marLeft w:val="0"/>
                                                              <w:marRight w:val="0"/>
                                                              <w:marTop w:val="0"/>
                                                              <w:marBottom w:val="0"/>
                                                              <w:divBdr>
                                                                <w:top w:val="none" w:sz="0" w:space="0" w:color="auto"/>
                                                                <w:left w:val="none" w:sz="0" w:space="0" w:color="auto"/>
                                                                <w:bottom w:val="none" w:sz="0" w:space="0" w:color="auto"/>
                                                                <w:right w:val="none" w:sz="0" w:space="0" w:color="auto"/>
                                                              </w:divBdr>
                                                              <w:divsChild>
                                                                <w:div w:id="1170632037">
                                                                  <w:marLeft w:val="0"/>
                                                                  <w:marRight w:val="0"/>
                                                                  <w:marTop w:val="0"/>
                                                                  <w:marBottom w:val="0"/>
                                                                  <w:divBdr>
                                                                    <w:top w:val="none" w:sz="0" w:space="0" w:color="auto"/>
                                                                    <w:left w:val="none" w:sz="0" w:space="0" w:color="auto"/>
                                                                    <w:bottom w:val="none" w:sz="0" w:space="0" w:color="auto"/>
                                                                    <w:right w:val="none" w:sz="0" w:space="0" w:color="auto"/>
                                                                  </w:divBdr>
                                                                  <w:divsChild>
                                                                    <w:div w:id="88891197">
                                                                      <w:marLeft w:val="0"/>
                                                                      <w:marRight w:val="0"/>
                                                                      <w:marTop w:val="0"/>
                                                                      <w:marBottom w:val="0"/>
                                                                      <w:divBdr>
                                                                        <w:top w:val="none" w:sz="0" w:space="0" w:color="auto"/>
                                                                        <w:left w:val="none" w:sz="0" w:space="0" w:color="auto"/>
                                                                        <w:bottom w:val="none" w:sz="0" w:space="0" w:color="auto"/>
                                                                        <w:right w:val="none" w:sz="0" w:space="0" w:color="auto"/>
                                                                      </w:divBdr>
                                                                      <w:divsChild>
                                                                        <w:div w:id="1309893592">
                                                                          <w:marLeft w:val="0"/>
                                                                          <w:marRight w:val="0"/>
                                                                          <w:marTop w:val="0"/>
                                                                          <w:marBottom w:val="0"/>
                                                                          <w:divBdr>
                                                                            <w:top w:val="none" w:sz="0" w:space="0" w:color="auto"/>
                                                                            <w:left w:val="none" w:sz="0" w:space="0" w:color="auto"/>
                                                                            <w:bottom w:val="none" w:sz="0" w:space="0" w:color="auto"/>
                                                                            <w:right w:val="none" w:sz="0" w:space="0" w:color="auto"/>
                                                                          </w:divBdr>
                                                                          <w:divsChild>
                                                                            <w:div w:id="1633290206">
                                                                              <w:marLeft w:val="0"/>
                                                                              <w:marRight w:val="0"/>
                                                                              <w:marTop w:val="0"/>
                                                                              <w:marBottom w:val="0"/>
                                                                              <w:divBdr>
                                                                                <w:top w:val="none" w:sz="0" w:space="0" w:color="auto"/>
                                                                                <w:left w:val="none" w:sz="0" w:space="0" w:color="auto"/>
                                                                                <w:bottom w:val="none" w:sz="0" w:space="0" w:color="auto"/>
                                                                                <w:right w:val="none" w:sz="0" w:space="0" w:color="auto"/>
                                                                              </w:divBdr>
                                                                              <w:divsChild>
                                                                                <w:div w:id="66458790">
                                                                                  <w:marLeft w:val="0"/>
                                                                                  <w:marRight w:val="0"/>
                                                                                  <w:marTop w:val="0"/>
                                                                                  <w:marBottom w:val="0"/>
                                                                                  <w:divBdr>
                                                                                    <w:top w:val="none" w:sz="0" w:space="0" w:color="auto"/>
                                                                                    <w:left w:val="none" w:sz="0" w:space="0" w:color="auto"/>
                                                                                    <w:bottom w:val="none" w:sz="0" w:space="0" w:color="auto"/>
                                                                                    <w:right w:val="none" w:sz="0" w:space="0" w:color="auto"/>
                                                                                  </w:divBdr>
                                                                                </w:div>
                                                                                <w:div w:id="209071413">
                                                                                  <w:marLeft w:val="0"/>
                                                                                  <w:marRight w:val="0"/>
                                                                                  <w:marTop w:val="0"/>
                                                                                  <w:marBottom w:val="0"/>
                                                                                  <w:divBdr>
                                                                                    <w:top w:val="none" w:sz="0" w:space="0" w:color="auto"/>
                                                                                    <w:left w:val="none" w:sz="0" w:space="0" w:color="auto"/>
                                                                                    <w:bottom w:val="none" w:sz="0" w:space="0" w:color="auto"/>
                                                                                    <w:right w:val="none" w:sz="0" w:space="0" w:color="auto"/>
                                                                                  </w:divBdr>
                                                                                </w:div>
                                                                                <w:div w:id="422380389">
                                                                                  <w:marLeft w:val="0"/>
                                                                                  <w:marRight w:val="0"/>
                                                                                  <w:marTop w:val="0"/>
                                                                                  <w:marBottom w:val="0"/>
                                                                                  <w:divBdr>
                                                                                    <w:top w:val="none" w:sz="0" w:space="0" w:color="auto"/>
                                                                                    <w:left w:val="none" w:sz="0" w:space="0" w:color="auto"/>
                                                                                    <w:bottom w:val="none" w:sz="0" w:space="0" w:color="auto"/>
                                                                                    <w:right w:val="none" w:sz="0" w:space="0" w:color="auto"/>
                                                                                  </w:divBdr>
                                                                                </w:div>
                                                                                <w:div w:id="592855867">
                                                                                  <w:marLeft w:val="0"/>
                                                                                  <w:marRight w:val="0"/>
                                                                                  <w:marTop w:val="0"/>
                                                                                  <w:marBottom w:val="0"/>
                                                                                  <w:divBdr>
                                                                                    <w:top w:val="none" w:sz="0" w:space="0" w:color="auto"/>
                                                                                    <w:left w:val="none" w:sz="0" w:space="0" w:color="auto"/>
                                                                                    <w:bottom w:val="none" w:sz="0" w:space="0" w:color="auto"/>
                                                                                    <w:right w:val="none" w:sz="0" w:space="0" w:color="auto"/>
                                                                                  </w:divBdr>
                                                                                </w:div>
                                                                                <w:div w:id="709233329">
                                                                                  <w:marLeft w:val="0"/>
                                                                                  <w:marRight w:val="0"/>
                                                                                  <w:marTop w:val="0"/>
                                                                                  <w:marBottom w:val="0"/>
                                                                                  <w:divBdr>
                                                                                    <w:top w:val="none" w:sz="0" w:space="0" w:color="auto"/>
                                                                                    <w:left w:val="none" w:sz="0" w:space="0" w:color="auto"/>
                                                                                    <w:bottom w:val="none" w:sz="0" w:space="0" w:color="auto"/>
                                                                                    <w:right w:val="none" w:sz="0" w:space="0" w:color="auto"/>
                                                                                  </w:divBdr>
                                                                                </w:div>
                                                                                <w:div w:id="721561191">
                                                                                  <w:marLeft w:val="0"/>
                                                                                  <w:marRight w:val="0"/>
                                                                                  <w:marTop w:val="0"/>
                                                                                  <w:marBottom w:val="0"/>
                                                                                  <w:divBdr>
                                                                                    <w:top w:val="none" w:sz="0" w:space="0" w:color="auto"/>
                                                                                    <w:left w:val="none" w:sz="0" w:space="0" w:color="auto"/>
                                                                                    <w:bottom w:val="none" w:sz="0" w:space="0" w:color="auto"/>
                                                                                    <w:right w:val="none" w:sz="0" w:space="0" w:color="auto"/>
                                                                                  </w:divBdr>
                                                                                </w:div>
                                                                                <w:div w:id="791632914">
                                                                                  <w:marLeft w:val="0"/>
                                                                                  <w:marRight w:val="0"/>
                                                                                  <w:marTop w:val="0"/>
                                                                                  <w:marBottom w:val="0"/>
                                                                                  <w:divBdr>
                                                                                    <w:top w:val="none" w:sz="0" w:space="0" w:color="auto"/>
                                                                                    <w:left w:val="none" w:sz="0" w:space="0" w:color="auto"/>
                                                                                    <w:bottom w:val="none" w:sz="0" w:space="0" w:color="auto"/>
                                                                                    <w:right w:val="none" w:sz="0" w:space="0" w:color="auto"/>
                                                                                  </w:divBdr>
                                                                                </w:div>
                                                                                <w:div w:id="866910911">
                                                                                  <w:marLeft w:val="0"/>
                                                                                  <w:marRight w:val="0"/>
                                                                                  <w:marTop w:val="0"/>
                                                                                  <w:marBottom w:val="0"/>
                                                                                  <w:divBdr>
                                                                                    <w:top w:val="none" w:sz="0" w:space="0" w:color="auto"/>
                                                                                    <w:left w:val="none" w:sz="0" w:space="0" w:color="auto"/>
                                                                                    <w:bottom w:val="none" w:sz="0" w:space="0" w:color="auto"/>
                                                                                    <w:right w:val="none" w:sz="0" w:space="0" w:color="auto"/>
                                                                                  </w:divBdr>
                                                                                </w:div>
                                                                                <w:div w:id="954681204">
                                                                                  <w:marLeft w:val="0"/>
                                                                                  <w:marRight w:val="0"/>
                                                                                  <w:marTop w:val="0"/>
                                                                                  <w:marBottom w:val="0"/>
                                                                                  <w:divBdr>
                                                                                    <w:top w:val="none" w:sz="0" w:space="0" w:color="auto"/>
                                                                                    <w:left w:val="none" w:sz="0" w:space="0" w:color="auto"/>
                                                                                    <w:bottom w:val="none" w:sz="0" w:space="0" w:color="auto"/>
                                                                                    <w:right w:val="none" w:sz="0" w:space="0" w:color="auto"/>
                                                                                  </w:divBdr>
                                                                                </w:div>
                                                                                <w:div w:id="960958571">
                                                                                  <w:marLeft w:val="0"/>
                                                                                  <w:marRight w:val="0"/>
                                                                                  <w:marTop w:val="0"/>
                                                                                  <w:marBottom w:val="0"/>
                                                                                  <w:divBdr>
                                                                                    <w:top w:val="none" w:sz="0" w:space="0" w:color="auto"/>
                                                                                    <w:left w:val="none" w:sz="0" w:space="0" w:color="auto"/>
                                                                                    <w:bottom w:val="none" w:sz="0" w:space="0" w:color="auto"/>
                                                                                    <w:right w:val="none" w:sz="0" w:space="0" w:color="auto"/>
                                                                                  </w:divBdr>
                                                                                </w:div>
                                                                                <w:div w:id="1033384879">
                                                                                  <w:marLeft w:val="0"/>
                                                                                  <w:marRight w:val="0"/>
                                                                                  <w:marTop w:val="0"/>
                                                                                  <w:marBottom w:val="0"/>
                                                                                  <w:divBdr>
                                                                                    <w:top w:val="none" w:sz="0" w:space="0" w:color="auto"/>
                                                                                    <w:left w:val="none" w:sz="0" w:space="0" w:color="auto"/>
                                                                                    <w:bottom w:val="none" w:sz="0" w:space="0" w:color="auto"/>
                                                                                    <w:right w:val="none" w:sz="0" w:space="0" w:color="auto"/>
                                                                                  </w:divBdr>
                                                                                </w:div>
                                                                                <w:div w:id="1039280313">
                                                                                  <w:marLeft w:val="0"/>
                                                                                  <w:marRight w:val="0"/>
                                                                                  <w:marTop w:val="0"/>
                                                                                  <w:marBottom w:val="0"/>
                                                                                  <w:divBdr>
                                                                                    <w:top w:val="none" w:sz="0" w:space="0" w:color="auto"/>
                                                                                    <w:left w:val="none" w:sz="0" w:space="0" w:color="auto"/>
                                                                                    <w:bottom w:val="none" w:sz="0" w:space="0" w:color="auto"/>
                                                                                    <w:right w:val="none" w:sz="0" w:space="0" w:color="auto"/>
                                                                                  </w:divBdr>
                                                                                </w:div>
                                                                                <w:div w:id="1114792501">
                                                                                  <w:marLeft w:val="0"/>
                                                                                  <w:marRight w:val="0"/>
                                                                                  <w:marTop w:val="0"/>
                                                                                  <w:marBottom w:val="0"/>
                                                                                  <w:divBdr>
                                                                                    <w:top w:val="none" w:sz="0" w:space="0" w:color="auto"/>
                                                                                    <w:left w:val="none" w:sz="0" w:space="0" w:color="auto"/>
                                                                                    <w:bottom w:val="none" w:sz="0" w:space="0" w:color="auto"/>
                                                                                    <w:right w:val="none" w:sz="0" w:space="0" w:color="auto"/>
                                                                                  </w:divBdr>
                                                                                </w:div>
                                                                                <w:div w:id="1147210130">
                                                                                  <w:marLeft w:val="0"/>
                                                                                  <w:marRight w:val="0"/>
                                                                                  <w:marTop w:val="0"/>
                                                                                  <w:marBottom w:val="0"/>
                                                                                  <w:divBdr>
                                                                                    <w:top w:val="none" w:sz="0" w:space="0" w:color="auto"/>
                                                                                    <w:left w:val="none" w:sz="0" w:space="0" w:color="auto"/>
                                                                                    <w:bottom w:val="none" w:sz="0" w:space="0" w:color="auto"/>
                                                                                    <w:right w:val="none" w:sz="0" w:space="0" w:color="auto"/>
                                                                                  </w:divBdr>
                                                                                </w:div>
                                                                                <w:div w:id="1172723036">
                                                                                  <w:marLeft w:val="0"/>
                                                                                  <w:marRight w:val="0"/>
                                                                                  <w:marTop w:val="0"/>
                                                                                  <w:marBottom w:val="0"/>
                                                                                  <w:divBdr>
                                                                                    <w:top w:val="none" w:sz="0" w:space="0" w:color="auto"/>
                                                                                    <w:left w:val="none" w:sz="0" w:space="0" w:color="auto"/>
                                                                                    <w:bottom w:val="none" w:sz="0" w:space="0" w:color="auto"/>
                                                                                    <w:right w:val="none" w:sz="0" w:space="0" w:color="auto"/>
                                                                                  </w:divBdr>
                                                                                </w:div>
                                                                                <w:div w:id="1317883086">
                                                                                  <w:marLeft w:val="0"/>
                                                                                  <w:marRight w:val="0"/>
                                                                                  <w:marTop w:val="0"/>
                                                                                  <w:marBottom w:val="0"/>
                                                                                  <w:divBdr>
                                                                                    <w:top w:val="none" w:sz="0" w:space="0" w:color="auto"/>
                                                                                    <w:left w:val="none" w:sz="0" w:space="0" w:color="auto"/>
                                                                                    <w:bottom w:val="none" w:sz="0" w:space="0" w:color="auto"/>
                                                                                    <w:right w:val="none" w:sz="0" w:space="0" w:color="auto"/>
                                                                                  </w:divBdr>
                                                                                </w:div>
                                                                                <w:div w:id="1319269217">
                                                                                  <w:marLeft w:val="0"/>
                                                                                  <w:marRight w:val="0"/>
                                                                                  <w:marTop w:val="0"/>
                                                                                  <w:marBottom w:val="0"/>
                                                                                  <w:divBdr>
                                                                                    <w:top w:val="none" w:sz="0" w:space="0" w:color="auto"/>
                                                                                    <w:left w:val="none" w:sz="0" w:space="0" w:color="auto"/>
                                                                                    <w:bottom w:val="none" w:sz="0" w:space="0" w:color="auto"/>
                                                                                    <w:right w:val="none" w:sz="0" w:space="0" w:color="auto"/>
                                                                                  </w:divBdr>
                                                                                </w:div>
                                                                                <w:div w:id="1323504461">
                                                                                  <w:marLeft w:val="0"/>
                                                                                  <w:marRight w:val="0"/>
                                                                                  <w:marTop w:val="0"/>
                                                                                  <w:marBottom w:val="0"/>
                                                                                  <w:divBdr>
                                                                                    <w:top w:val="none" w:sz="0" w:space="0" w:color="auto"/>
                                                                                    <w:left w:val="none" w:sz="0" w:space="0" w:color="auto"/>
                                                                                    <w:bottom w:val="none" w:sz="0" w:space="0" w:color="auto"/>
                                                                                    <w:right w:val="none" w:sz="0" w:space="0" w:color="auto"/>
                                                                                  </w:divBdr>
                                                                                </w:div>
                                                                                <w:div w:id="1375738206">
                                                                                  <w:marLeft w:val="0"/>
                                                                                  <w:marRight w:val="0"/>
                                                                                  <w:marTop w:val="0"/>
                                                                                  <w:marBottom w:val="0"/>
                                                                                  <w:divBdr>
                                                                                    <w:top w:val="none" w:sz="0" w:space="0" w:color="auto"/>
                                                                                    <w:left w:val="none" w:sz="0" w:space="0" w:color="auto"/>
                                                                                    <w:bottom w:val="none" w:sz="0" w:space="0" w:color="auto"/>
                                                                                    <w:right w:val="none" w:sz="0" w:space="0" w:color="auto"/>
                                                                                  </w:divBdr>
                                                                                </w:div>
                                                                                <w:div w:id="1571696527">
                                                                                  <w:marLeft w:val="0"/>
                                                                                  <w:marRight w:val="0"/>
                                                                                  <w:marTop w:val="0"/>
                                                                                  <w:marBottom w:val="0"/>
                                                                                  <w:divBdr>
                                                                                    <w:top w:val="none" w:sz="0" w:space="0" w:color="auto"/>
                                                                                    <w:left w:val="none" w:sz="0" w:space="0" w:color="auto"/>
                                                                                    <w:bottom w:val="none" w:sz="0" w:space="0" w:color="auto"/>
                                                                                    <w:right w:val="none" w:sz="0" w:space="0" w:color="auto"/>
                                                                                  </w:divBdr>
                                                                                </w:div>
                                                                                <w:div w:id="1801804226">
                                                                                  <w:marLeft w:val="0"/>
                                                                                  <w:marRight w:val="0"/>
                                                                                  <w:marTop w:val="0"/>
                                                                                  <w:marBottom w:val="0"/>
                                                                                  <w:divBdr>
                                                                                    <w:top w:val="none" w:sz="0" w:space="0" w:color="auto"/>
                                                                                    <w:left w:val="none" w:sz="0" w:space="0" w:color="auto"/>
                                                                                    <w:bottom w:val="none" w:sz="0" w:space="0" w:color="auto"/>
                                                                                    <w:right w:val="none" w:sz="0" w:space="0" w:color="auto"/>
                                                                                  </w:divBdr>
                                                                                </w:div>
                                                                                <w:div w:id="1842508689">
                                                                                  <w:marLeft w:val="0"/>
                                                                                  <w:marRight w:val="0"/>
                                                                                  <w:marTop w:val="0"/>
                                                                                  <w:marBottom w:val="0"/>
                                                                                  <w:divBdr>
                                                                                    <w:top w:val="none" w:sz="0" w:space="0" w:color="auto"/>
                                                                                    <w:left w:val="none" w:sz="0" w:space="0" w:color="auto"/>
                                                                                    <w:bottom w:val="none" w:sz="0" w:space="0" w:color="auto"/>
                                                                                    <w:right w:val="none" w:sz="0" w:space="0" w:color="auto"/>
                                                                                  </w:divBdr>
                                                                                </w:div>
                                                                                <w:div w:id="203406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2817501">
      <w:bodyDiv w:val="1"/>
      <w:marLeft w:val="0"/>
      <w:marRight w:val="0"/>
      <w:marTop w:val="0"/>
      <w:marBottom w:val="0"/>
      <w:divBdr>
        <w:top w:val="none" w:sz="0" w:space="0" w:color="auto"/>
        <w:left w:val="none" w:sz="0" w:space="0" w:color="auto"/>
        <w:bottom w:val="none" w:sz="0" w:space="0" w:color="auto"/>
        <w:right w:val="none" w:sz="0" w:space="0" w:color="auto"/>
      </w:divBdr>
    </w:div>
    <w:div w:id="1945458512">
      <w:bodyDiv w:val="1"/>
      <w:marLeft w:val="0"/>
      <w:marRight w:val="0"/>
      <w:marTop w:val="0"/>
      <w:marBottom w:val="0"/>
      <w:divBdr>
        <w:top w:val="none" w:sz="0" w:space="0" w:color="auto"/>
        <w:left w:val="none" w:sz="0" w:space="0" w:color="auto"/>
        <w:bottom w:val="none" w:sz="0" w:space="0" w:color="auto"/>
        <w:right w:val="none" w:sz="0" w:space="0" w:color="auto"/>
      </w:divBdr>
    </w:div>
    <w:div w:id="2073111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0F42ADC88FD5E46B5B758D42D4882E7" ma:contentTypeVersion="4" ma:contentTypeDescription="Crear nuevo documento." ma:contentTypeScope="" ma:versionID="1a683c85df3cf852f7bf56bd2a9c0412">
  <xsd:schema xmlns:xsd="http://www.w3.org/2001/XMLSchema" xmlns:xs="http://www.w3.org/2001/XMLSchema" xmlns:p="http://schemas.microsoft.com/office/2006/metadata/properties" xmlns:ns2="4d18ede3-0a75-4f1a-a39f-f8278ea5c876" xmlns:ns3="e4314e6d-e65a-44fa-94b8-69db2e788a13" targetNamespace="http://schemas.microsoft.com/office/2006/metadata/properties" ma:root="true" ma:fieldsID="5bbcdb73c2165855d2043476c940e4f7" ns2:_="" ns3:_="">
    <xsd:import namespace="4d18ede3-0a75-4f1a-a39f-f8278ea5c876"/>
    <xsd:import namespace="e4314e6d-e65a-44fa-94b8-69db2e788a1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18ede3-0a75-4f1a-a39f-f8278ea5c876"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314e6d-e65a-44fa-94b8-69db2e788a1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24D2E3-6494-4D87-8DAC-9ECE7B859AE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3016C4-6E39-40C2-88B2-40FC81E19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18ede3-0a75-4f1a-a39f-f8278ea5c876"/>
    <ds:schemaRef ds:uri="e4314e6d-e65a-44fa-94b8-69db2e788a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461DC1-A9F1-400F-9582-35AFC4BE3652}">
  <ds:schemaRefs>
    <ds:schemaRef ds:uri="http://schemas.openxmlformats.org/officeDocument/2006/bibliography"/>
  </ds:schemaRefs>
</ds:datastoreItem>
</file>

<file path=customXml/itemProps4.xml><?xml version="1.0" encoding="utf-8"?>
<ds:datastoreItem xmlns:ds="http://schemas.openxmlformats.org/officeDocument/2006/customXml" ds:itemID="{0686C4FA-D468-4F0B-B513-A3CE889B26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6745</Words>
  <Characters>37102</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PROCEDIMIENTO DE OPERACIÓN 14</vt:lpstr>
    </vt:vector>
  </TitlesOfParts>
  <Manager/>
  <Company/>
  <LinksUpToDate>false</LinksUpToDate>
  <CharactersWithSpaces>43760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PO-14.1-Condiciones generales_CSnF_Hibridación</dc:title>
  <dc:subject/>
  <dc:creator/>
  <cp:keywords/>
  <dc:description/>
  <cp:lastModifiedBy/>
  <cp:revision>1</cp:revision>
  <cp:lastPrinted>2008-01-28T18:41:00Z</cp:lastPrinted>
  <dcterms:created xsi:type="dcterms:W3CDTF">2020-11-24T19:55:00Z</dcterms:created>
  <dcterms:modified xsi:type="dcterms:W3CDTF">2022-12-10T17:34:00Z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0x010100A0F42ADC88FD5E46B5B758D42D4882E7</vt:lpwstr>
  </property>
</Properties>
</file>